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0B784281" w14:paraId="375C290F" wp14:textId="4366D319">
      <w:pPr>
        <w:pStyle w:val="Normal.0"/>
        <w:keepNext w:val="1"/>
        <w:jc w:val="center"/>
        <w:rPr>
          <w:rFonts w:ascii="Arial" w:hAnsi="Arial" w:eastAsia="Arial" w:cs="Arial"/>
          <w:b w:val="1"/>
          <w:bCs w:val="1"/>
          <w:lang w:val="en-US"/>
        </w:rPr>
      </w:pPr>
      <w:r w:rsidRPr="0B784281" w:rsidR="0B784281">
        <w:rPr>
          <w:rFonts w:ascii="Arial" w:hAnsi="Arial"/>
          <w:b w:val="1"/>
          <w:bCs w:val="1"/>
          <w:lang w:val="en-US"/>
        </w:rPr>
        <w:t>KARTA KURSU (</w:t>
      </w:r>
      <w:r w:rsidRPr="0B784281" w:rsidR="0B784281">
        <w:rPr>
          <w:rFonts w:ascii="Arial" w:hAnsi="Arial"/>
          <w:b w:val="1"/>
          <w:bCs w:val="1"/>
          <w:lang w:val="en-US"/>
        </w:rPr>
        <w:t>realizowanego</w:t>
      </w:r>
      <w:r w:rsidRPr="0B784281" w:rsidR="0B784281">
        <w:rPr>
          <w:rFonts w:ascii="Arial" w:hAnsi="Arial"/>
          <w:b w:val="1"/>
          <w:bCs w:val="1"/>
          <w:lang w:val="en-US"/>
        </w:rPr>
        <w:t xml:space="preserve"> w </w:t>
      </w:r>
      <w:r w:rsidRPr="0B784281" w:rsidR="0B784281">
        <w:rPr>
          <w:rFonts w:ascii="Arial" w:hAnsi="Arial"/>
          <w:b w:val="1"/>
          <w:bCs w:val="1"/>
          <w:lang w:val="en-US"/>
        </w:rPr>
        <w:t>specjalno</w:t>
      </w:r>
      <w:r w:rsidRPr="0B784281" w:rsidR="0B784281">
        <w:rPr>
          <w:rFonts w:ascii="Arial" w:hAnsi="Arial"/>
          <w:b w:val="1"/>
          <w:bCs w:val="1"/>
          <w:lang w:val="en-US"/>
        </w:rPr>
        <w:t>ś</w:t>
      </w:r>
      <w:r w:rsidRPr="0B784281" w:rsidR="0B784281">
        <w:rPr>
          <w:rFonts w:ascii="Arial" w:hAnsi="Arial"/>
          <w:b w:val="1"/>
          <w:bCs w:val="1"/>
          <w:lang w:val="en-US"/>
        </w:rPr>
        <w:t>ci</w:t>
      </w:r>
      <w:r w:rsidRPr="0B784281" w:rsidR="0B784281">
        <w:rPr>
          <w:rFonts w:ascii="Arial" w:hAnsi="Arial"/>
          <w:b w:val="1"/>
          <w:bCs w:val="1"/>
          <w:lang w:val="en-US"/>
        </w:rPr>
        <w:t>)</w:t>
      </w:r>
    </w:p>
    <w:p xmlns:wp14="http://schemas.microsoft.com/office/word/2010/wordml" w14:paraId="02EB378F" wp14:textId="77777777">
      <w:pPr>
        <w:pStyle w:val="Normal.0"/>
        <w:keepNext w:val="1"/>
        <w:jc w:val="center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14:paraId="6A05A809" wp14:textId="77777777">
      <w:pPr>
        <w:pStyle w:val="Normal.0"/>
        <w:keepNext w:val="1"/>
        <w:jc w:val="center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:rsidP="0B784281" w14:paraId="73C4F23E" wp14:textId="77777777">
      <w:pPr>
        <w:pStyle w:val="Normal.0"/>
        <w:jc w:val="center"/>
        <w:rPr>
          <w:rFonts w:ascii="Arial" w:hAnsi="Arial" w:eastAsia="Arial" w:cs="Arial"/>
          <w:lang w:val="en-US"/>
        </w:rPr>
      </w:pPr>
      <w:r w:rsidRPr="0B784281" w:rsidR="0B784281">
        <w:rPr>
          <w:rFonts w:ascii="Arial" w:hAnsi="Arial"/>
          <w:b w:val="1"/>
          <w:bCs w:val="1"/>
          <w:lang w:val="en-US"/>
        </w:rPr>
        <w:t>Przek</w:t>
      </w:r>
      <w:r w:rsidRPr="0B784281" w:rsidR="0B784281">
        <w:rPr>
          <w:rFonts w:ascii="Arial" w:hAnsi="Arial"/>
          <w:b w:val="1"/>
          <w:bCs w:val="1"/>
          <w:lang w:val="en-US"/>
        </w:rPr>
        <w:t>ł</w:t>
      </w:r>
      <w:r w:rsidRPr="0B784281" w:rsidR="0B784281">
        <w:rPr>
          <w:rFonts w:ascii="Arial" w:hAnsi="Arial"/>
          <w:b w:val="1"/>
          <w:bCs w:val="1"/>
          <w:lang w:val="en-US"/>
        </w:rPr>
        <w:t>adoznawstwo i technologie t</w:t>
      </w:r>
      <w:r w:rsidRPr="0B784281" w:rsidR="0B784281">
        <w:rPr>
          <w:rFonts w:ascii="Arial" w:hAnsi="Arial"/>
          <w:b w:val="1"/>
          <w:bCs w:val="1"/>
          <w:lang w:val="en-US"/>
        </w:rPr>
        <w:t>ł</w:t>
      </w:r>
      <w:r w:rsidRPr="0B784281" w:rsidR="0B784281">
        <w:rPr>
          <w:rFonts w:ascii="Arial" w:hAnsi="Arial"/>
          <w:b w:val="1"/>
          <w:bCs w:val="1"/>
          <w:lang w:val="en-US"/>
        </w:rPr>
        <w:t>umaczeniowe</w:t>
      </w:r>
    </w:p>
    <w:p xmlns:wp14="http://schemas.microsoft.com/office/word/2010/wordml" w14:paraId="5A39BBE3" wp14:textId="77777777">
      <w:pPr>
        <w:pStyle w:val="Normal.0"/>
        <w:keepNext w:val="1"/>
        <w:jc w:val="center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</w:rPr>
      </w:pPr>
      <w:r>
        <w:rPr>
          <w:rFonts w:ascii="Arial" w:hAnsi="Arial" w:eastAsia="Arial" w:cs="Arial"/>
          <w:b w:val="1"/>
          <w:bCs w:val="1"/>
        </w:rPr>
        <w:tab/>
      </w:r>
      <w:r>
        <w:rPr>
          <w:rFonts w:ascii="Arial" w:hAnsi="Arial" w:eastAsia="Arial" w:cs="Arial"/>
          <w:b w:val="1"/>
          <w:bCs w:val="1"/>
        </w:rPr>
        <w:tab/>
      </w:r>
    </w:p>
    <w:p xmlns:wp14="http://schemas.microsoft.com/office/word/2010/wordml" w:rsidP="0B784281" w14:paraId="1DD52162" wp14:textId="77777777">
      <w:pPr>
        <w:pStyle w:val="Normal.0"/>
        <w:keepNext w:val="1"/>
        <w:jc w:val="center"/>
        <w:rPr>
          <w:rFonts w:ascii="Arial" w:hAnsi="Arial" w:eastAsia="Arial" w:cs="Arial"/>
          <w:sz w:val="22"/>
          <w:szCs w:val="22"/>
          <w:lang w:val="en-US"/>
        </w:rPr>
      </w:pPr>
      <w:r w:rsidRPr="0B784281" w:rsidR="0B784281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(nazwa specjalno</w:t>
      </w:r>
      <w:r w:rsidRPr="0B784281" w:rsidR="0B784281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ś</w:t>
      </w:r>
      <w:r w:rsidRPr="0B784281" w:rsidR="0B784281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ci)</w:t>
      </w:r>
    </w:p>
    <w:p xmlns:wp14="http://schemas.microsoft.com/office/word/2010/wordml" w14:paraId="41C8F396" wp14:textId="77777777">
      <w:pPr>
        <w:pStyle w:val="Normal.0"/>
        <w:jc w:val="center"/>
        <w:rPr>
          <w:ins w:author="Alicja Zapolnik-Plachetka" w:date="2023-09-27T23:22:10Z" w:id="0"/>
          <w:rFonts w:ascii="Arial" w:hAnsi="Arial" w:eastAsia="Arial" w:cs="Arial"/>
          <w:sz w:val="22"/>
          <w:szCs w:val="22"/>
        </w:rPr>
      </w:pPr>
    </w:p>
    <w:p xmlns:wp14="http://schemas.microsoft.com/office/word/2010/wordml" w14:paraId="72A3D3EC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D0B940D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E27B00A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60"/>
      </w:tblGrid>
      <w:tr xmlns:wp14="http://schemas.microsoft.com/office/word/2010/wordml" w:rsidTr="0B784281" w14:paraId="2BE64946" wp14:textId="77777777">
        <w:tblPrEx>
          <w:shd w:val="clear" w:color="auto" w:fill="cdd4e9"/>
        </w:tblPrEx>
        <w:trPr>
          <w:trHeight w:val="240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22E81" wp14:textId="77777777">
            <w:pPr>
              <w:pStyle w:val="Domyślne"/>
              <w:widowControl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line="100" w:lineRule="atLeast"/>
              <w:jc w:val="center"/>
            </w:pPr>
            <w:r w:rsidRPr="0B784281" w:rsidR="0B784281">
              <w:rPr>
                <w:rFonts w:ascii="Arial" w:hAnsi="Arial"/>
                <w:kern w:val="1"/>
                <w:shd w:val="nil" w:color="auto" w:fill="auto"/>
                <w:lang w:val="en-US"/>
              </w:rPr>
              <w:t>T</w:t>
            </w:r>
            <w:r w:rsidRPr="0B784281" w:rsidR="0B784281">
              <w:rPr>
                <w:rFonts w:ascii="Arial" w:hAnsi="Arial"/>
                <w:kern w:val="1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kern w:val="1"/>
                <w:shd w:val="nil" w:color="auto" w:fill="auto"/>
                <w:lang w:val="en-US"/>
              </w:rPr>
              <w:t>umaczenie konferencyjne I</w:t>
            </w:r>
          </w:p>
        </w:tc>
      </w:tr>
      <w:tr xmlns:wp14="http://schemas.microsoft.com/office/word/2010/wordml" w:rsidTr="0B784281" w14:paraId="1404C226" wp14:textId="77777777">
        <w:tblPrEx>
          <w:shd w:val="clear" w:color="auto" w:fill="cdd4e9"/>
        </w:tblPrEx>
        <w:trPr>
          <w:trHeight w:val="238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81D36" wp14:textId="77777777">
            <w:pPr>
              <w:pStyle w:val="Domyślne"/>
              <w:widowControl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</w:rPr>
              <w:t>Conference interpreting I</w:t>
            </w:r>
          </w:p>
        </w:tc>
      </w:tr>
    </w:tbl>
    <w:p xmlns:wp14="http://schemas.microsoft.com/office/word/2010/wordml" w14:paraId="60061E4C" wp14:textId="77777777">
      <w:pPr>
        <w:pStyle w:val="Normal.0"/>
        <w:ind w:left="108" w:hanging="108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4EAFD9C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B94D5A5" wp14:textId="77777777">
      <w:pPr>
        <w:pStyle w:val="Normal.0"/>
        <w:jc w:val="center"/>
        <w:rPr>
          <w:rFonts w:ascii="Arial" w:hAnsi="Arial" w:eastAsia="Arial" w:cs="Arial"/>
          <w:sz w:val="20"/>
          <w:szCs w:val="20"/>
          <w:lang w:val="en-US"/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6"/>
      </w:tblGrid>
      <w:tr xmlns:wp14="http://schemas.microsoft.com/office/word/2010/wordml" w:rsidTr="2056FB82" w14:paraId="0EB3491A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spacing w:before="57" w:after="57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FD49DF7">
            <w:pPr>
              <w:pStyle w:val="Zawartość tabeli"/>
              <w:spacing w:before="57" w:after="57"/>
              <w:jc w:val="center"/>
            </w:pPr>
            <w:r w:rsidRPr="2056FB82" w:rsidR="5B3E9A59">
              <w:rPr>
                <w:rFonts w:ascii="Arial" w:hAnsi="Arial"/>
                <w:sz w:val="20"/>
                <w:szCs w:val="20"/>
                <w:lang w:val="es-MX"/>
              </w:rPr>
              <w:t>mgr</w:t>
            </w:r>
            <w:r w:rsidRPr="2056FB82" w:rsidR="5B3E9A59">
              <w:rPr>
                <w:rFonts w:ascii="Arial" w:hAnsi="Arial"/>
                <w:sz w:val="20"/>
                <w:szCs w:val="20"/>
                <w:lang w:val="es-MX"/>
              </w:rPr>
              <w:t xml:space="preserve"> </w:t>
            </w:r>
            <w:r w:rsidRPr="2056FB82" w:rsidR="5B3E9A59">
              <w:rPr>
                <w:rFonts w:ascii="Arial" w:hAnsi="Arial"/>
                <w:sz w:val="20"/>
                <w:szCs w:val="20"/>
                <w:lang w:val="es-MX"/>
              </w:rPr>
              <w:t>Alicja</w:t>
            </w:r>
            <w:r w:rsidRPr="2056FB82" w:rsidR="5B3E9A59">
              <w:rPr>
                <w:rFonts w:ascii="Arial" w:hAnsi="Arial"/>
                <w:sz w:val="20"/>
                <w:szCs w:val="20"/>
                <w:lang w:val="es-MX"/>
              </w:rPr>
              <w:t xml:space="preserve"> Zapolnik-Plachetka</w:t>
            </w:r>
          </w:p>
        </w:tc>
        <w:tc>
          <w:tcPr>
            <w:tcW w:w="3266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spacing w:before="57" w:after="57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2056FB82" w14:paraId="7E4FC6EF" wp14:textId="77777777">
        <w:tblPrEx>
          <w:shd w:val="clear" w:color="auto" w:fill="cdd4e9"/>
        </w:tblPrEx>
        <w:trPr>
          <w:trHeight w:val="190" w:hRule="atLeast"/>
        </w:trPr>
        <w:tc>
          <w:tcPr>
            <w:tcW w:w="3189" w:type="dxa"/>
            <w:vMerge/>
            <w:tcBorders/>
            <w:tcMar/>
          </w:tcPr>
          <w:p w14:paraId="3DEEC669" wp14:textId="77777777"/>
        </w:tc>
        <w:tc>
          <w:tcPr>
            <w:tcW w:w="3190" w:type="dxa"/>
            <w:vMerge/>
            <w:tcBorders/>
            <w:tcMar/>
          </w:tcPr>
          <w:p w14:paraId="3656B9AB" wp14:textId="77777777"/>
        </w:tc>
        <w:tc>
          <w:tcPr>
            <w:tcW w:w="3266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2056FB82" w14:paraId="542E9C32" wp14:textId="68DF67F8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rtl w:val="0"/>
                <w:lang w:val="en-US"/>
              </w:rPr>
            </w:pPr>
            <w:r w:rsidRPr="2056FB82" w:rsidR="6D21DB81">
              <w:rPr>
                <w:rFonts w:ascii="Arial" w:hAnsi="Arial"/>
                <w:sz w:val="20"/>
                <w:szCs w:val="20"/>
                <w:lang w:val="en-US"/>
              </w:rPr>
              <w:t xml:space="preserve">Zgodnie z przydziałem zajęć </w:t>
            </w:r>
          </w:p>
          <w:p w:rsidP="2056FB82" w14:paraId="75AAB658" wp14:textId="53C7CF2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rtl w:val="0"/>
                <w:lang w:val="en-US"/>
              </w:rPr>
            </w:pPr>
            <w:r w:rsidRPr="2056FB82" w:rsidR="6D21DB81">
              <w:rPr>
                <w:rFonts w:ascii="Arial" w:hAnsi="Arial"/>
                <w:sz w:val="20"/>
                <w:szCs w:val="20"/>
                <w:lang w:val="en-US"/>
              </w:rPr>
              <w:t>2025/2026:</w:t>
            </w:r>
          </w:p>
          <w:p w:rsidP="2056FB82" w14:paraId="4327FC2B" wp14:textId="55568F51">
            <w:pPr>
              <w:pStyle w:val="Zawartość tabeli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2056FB82" w:rsidR="62BAB74E">
              <w:rPr>
                <w:rFonts w:ascii="Arial" w:hAnsi="Arial" w:eastAsia="Arial" w:cs="Arial"/>
                <w:sz w:val="20"/>
                <w:szCs w:val="20"/>
                <w:lang w:val="en-US"/>
              </w:rPr>
              <w:t>mgr</w:t>
            </w:r>
            <w:r w:rsidRPr="2056FB82" w:rsidR="62BAB74E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Alicja </w:t>
            </w:r>
            <w:r w:rsidRPr="2056FB82" w:rsidR="62BAB74E">
              <w:rPr>
                <w:rFonts w:ascii="Arial" w:hAnsi="Arial" w:eastAsia="Arial" w:cs="Arial"/>
                <w:sz w:val="20"/>
                <w:szCs w:val="20"/>
                <w:lang w:val="en-US"/>
              </w:rPr>
              <w:t>Zapolnik-Plachetka</w:t>
            </w:r>
          </w:p>
        </w:tc>
      </w:tr>
      <w:tr xmlns:wp14="http://schemas.microsoft.com/office/word/2010/wordml" w:rsidTr="2056FB82" w14:paraId="45FB0818" wp14:textId="77777777">
        <w:tblPrEx>
          <w:shd w:val="clear" w:color="auto" w:fill="cdd4e9"/>
        </w:tblPrEx>
        <w:trPr>
          <w:trHeight w:val="292" w:hRule="atLeast"/>
        </w:trPr>
        <w:tc>
          <w:tcPr>
            <w:tcW w:w="3189" w:type="dxa"/>
            <w:tcBorders>
              <w:top w:val="single" w:color="C0C0C0" w:sz="1" w:space="0" w:shadow="0" w:frame="0"/>
              <w:left w:val="nil"/>
              <w:bottom w:val="single" w:color="C0C0C0" w:sz="1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F31CB" wp14:textId="77777777"/>
        </w:tc>
        <w:tc>
          <w:tcPr>
            <w:tcW w:w="3190" w:type="dxa"/>
            <w:tcBorders>
              <w:top w:val="single" w:color="C0C0C0" w:sz="1" w:space="0" w:shadow="0" w:frame="0"/>
              <w:left w:val="nil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28261" wp14:textId="77777777"/>
        </w:tc>
        <w:tc>
          <w:tcPr>
            <w:tcW w:w="3266" w:type="dxa"/>
            <w:vMerge/>
            <w:tcBorders/>
            <w:tcMar/>
          </w:tcPr>
          <w:p w14:paraId="62486C05" wp14:textId="77777777"/>
        </w:tc>
      </w:tr>
      <w:tr xmlns:wp14="http://schemas.microsoft.com/office/word/2010/wordml" w:rsidTr="2056FB82" w14:paraId="3A45FB00" wp14:textId="77777777">
        <w:tblPrEx>
          <w:shd w:val="clear" w:color="auto" w:fill="cdd4e9"/>
        </w:tblPrEx>
        <w:trPr>
          <w:trHeight w:val="225" w:hRule="atLeast"/>
        </w:trPr>
        <w:tc>
          <w:tcPr>
            <w:tcW w:w="318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spacing w:before="57" w:after="57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  <w:tc>
          <w:tcPr>
            <w:tcW w:w="3266" w:type="dxa"/>
            <w:vMerge/>
            <w:tcBorders/>
            <w:tcMar/>
          </w:tcPr>
          <w:p w14:paraId="4101652C" wp14:textId="77777777"/>
        </w:tc>
      </w:tr>
    </w:tbl>
    <w:p xmlns:wp14="http://schemas.microsoft.com/office/word/2010/wordml" w14:paraId="4B99056E" wp14:textId="77777777">
      <w:pPr>
        <w:pStyle w:val="Normal.0"/>
        <w:ind w:left="108" w:hanging="108"/>
        <w:jc w:val="center"/>
        <w:rPr>
          <w:rFonts w:ascii="Arial" w:hAnsi="Arial" w:eastAsia="Arial" w:cs="Arial"/>
          <w:sz w:val="20"/>
          <w:szCs w:val="20"/>
          <w:lang w:val="en-US"/>
        </w:rPr>
      </w:pPr>
    </w:p>
    <w:p xmlns:wp14="http://schemas.microsoft.com/office/word/2010/wordml" w14:paraId="1299C43A" wp14:textId="77777777">
      <w:pPr>
        <w:pStyle w:val="Normal.0"/>
        <w:jc w:val="center"/>
        <w:rPr>
          <w:rFonts w:ascii="Arial" w:hAnsi="Arial" w:eastAsia="Arial" w:cs="Arial"/>
          <w:sz w:val="20"/>
          <w:szCs w:val="20"/>
          <w:lang w:val="en-US"/>
        </w:rPr>
      </w:pPr>
    </w:p>
    <w:p xmlns:wp14="http://schemas.microsoft.com/office/word/2010/wordml" w14:paraId="4DDBEF00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461D779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CF2D8B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0B784281" w14:paraId="3188016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0B784281" w:rsidR="0B784281">
        <w:rPr>
          <w:rFonts w:ascii="Arial" w:hAnsi="Arial"/>
          <w:sz w:val="22"/>
          <w:szCs w:val="22"/>
          <w:lang w:val="en-US"/>
        </w:rPr>
        <w:t xml:space="preserve">Opis </w:t>
      </w:r>
      <w:r w:rsidRPr="0B784281" w:rsidR="0B784281">
        <w:rPr>
          <w:rFonts w:ascii="Arial" w:hAnsi="Arial"/>
          <w:sz w:val="22"/>
          <w:szCs w:val="22"/>
          <w:lang w:val="en-US"/>
        </w:rPr>
        <w:t>kursu</w:t>
      </w:r>
      <w:r w:rsidRPr="0B784281" w:rsidR="0B784281">
        <w:rPr>
          <w:rFonts w:ascii="Arial" w:hAnsi="Arial"/>
          <w:sz w:val="22"/>
          <w:szCs w:val="22"/>
          <w:lang w:val="en-US"/>
        </w:rPr>
        <w:t xml:space="preserve"> (</w:t>
      </w:r>
      <w:r w:rsidRPr="0B784281" w:rsidR="0B784281">
        <w:rPr>
          <w:rFonts w:ascii="Arial" w:hAnsi="Arial"/>
          <w:sz w:val="22"/>
          <w:szCs w:val="22"/>
          <w:lang w:val="en-US"/>
        </w:rPr>
        <w:t>cele</w:t>
      </w:r>
      <w:r w:rsidRPr="0B784281" w:rsidR="0B784281">
        <w:rPr>
          <w:rFonts w:ascii="Arial" w:hAnsi="Arial"/>
          <w:sz w:val="22"/>
          <w:szCs w:val="22"/>
          <w:lang w:val="en-US"/>
        </w:rPr>
        <w:t xml:space="preserve"> </w:t>
      </w:r>
      <w:r w:rsidRPr="0B784281" w:rsidR="0B784281">
        <w:rPr>
          <w:rFonts w:ascii="Arial" w:hAnsi="Arial"/>
          <w:sz w:val="22"/>
          <w:szCs w:val="22"/>
          <w:lang w:val="en-US"/>
        </w:rPr>
        <w:t>kszta</w:t>
      </w:r>
      <w:r w:rsidRPr="0B784281" w:rsidR="0B784281">
        <w:rPr>
          <w:rFonts w:ascii="Arial" w:hAnsi="Arial"/>
          <w:sz w:val="22"/>
          <w:szCs w:val="22"/>
          <w:lang w:val="en-US"/>
        </w:rPr>
        <w:t>ł</w:t>
      </w:r>
      <w:r w:rsidRPr="0B784281" w:rsidR="0B784281">
        <w:rPr>
          <w:rFonts w:ascii="Arial" w:hAnsi="Arial"/>
          <w:sz w:val="22"/>
          <w:szCs w:val="22"/>
          <w:lang w:val="en-US"/>
        </w:rPr>
        <w:t>cenia</w:t>
      </w:r>
      <w:r w:rsidRPr="0B784281" w:rsidR="0B784281">
        <w:rPr>
          <w:rFonts w:ascii="Arial" w:hAnsi="Arial"/>
          <w:sz w:val="22"/>
          <w:szCs w:val="22"/>
          <w:lang w:val="en-US"/>
        </w:rPr>
        <w:t>)</w:t>
      </w:r>
    </w:p>
    <w:p xmlns:wp14="http://schemas.microsoft.com/office/word/2010/wordml" w14:paraId="0FB7827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5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50"/>
      </w:tblGrid>
      <w:tr xmlns:wp14="http://schemas.microsoft.com/office/word/2010/wordml" w:rsidTr="0B784281" w14:paraId="34349ED0" wp14:textId="77777777">
        <w:tblPrEx>
          <w:shd w:val="clear" w:color="auto" w:fill="cdd4e9"/>
        </w:tblPrEx>
        <w:trPr>
          <w:trHeight w:val="1225" w:hRule="atLeast"/>
        </w:trPr>
        <w:tc>
          <w:tcPr>
            <w:tcW w:w="96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445828" wp14:textId="77777777">
            <w:pPr>
              <w:pStyle w:val="Normal.0"/>
              <w:spacing w:after="160" w:line="259" w:lineRule="auto"/>
              <w:jc w:val="both"/>
            </w:pPr>
            <w:r w:rsidRPr="0B784281" w:rsidR="0B784281">
              <w:rPr>
                <w:shd w:val="nil" w:color="auto" w:fill="auto"/>
                <w:lang w:val="en-US"/>
              </w:rPr>
              <w:t xml:space="preserve">Celem </w:t>
            </w:r>
            <w:r w:rsidRPr="0B784281" w:rsidR="0B784281">
              <w:rPr>
                <w:shd w:val="nil" w:color="auto" w:fill="auto"/>
                <w:lang w:val="en-US"/>
              </w:rPr>
              <w:t>kursu</w:t>
            </w:r>
            <w:r w:rsidRPr="0B784281" w:rsidR="0B784281">
              <w:rPr>
                <w:shd w:val="nil" w:color="auto" w:fill="auto"/>
                <w:lang w:val="en-US"/>
              </w:rPr>
              <w:t xml:space="preserve"> jest </w:t>
            </w:r>
            <w:r w:rsidRPr="0B784281" w:rsidR="0B784281">
              <w:rPr>
                <w:shd w:val="nil" w:color="auto" w:fill="auto"/>
                <w:lang w:val="en-US"/>
              </w:rPr>
              <w:t>zdobycie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umiej</w:t>
            </w:r>
            <w:r w:rsidRPr="0B784281" w:rsidR="0B784281">
              <w:rPr>
                <w:shd w:val="nil" w:color="auto" w:fill="auto"/>
                <w:lang w:val="en-US"/>
              </w:rPr>
              <w:t>ę</w:t>
            </w:r>
            <w:r w:rsidRPr="0B784281" w:rsidR="0B784281">
              <w:rPr>
                <w:shd w:val="nil" w:color="auto" w:fill="auto"/>
                <w:lang w:val="en-US"/>
              </w:rPr>
              <w:t>tno</w:t>
            </w:r>
            <w:r w:rsidRPr="0B784281" w:rsidR="0B784281">
              <w:rPr>
                <w:shd w:val="nil" w:color="auto" w:fill="auto"/>
                <w:lang w:val="en-US"/>
              </w:rPr>
              <w:t>ś</w:t>
            </w:r>
            <w:r w:rsidRPr="0B784281" w:rsidR="0B784281">
              <w:rPr>
                <w:shd w:val="nil" w:color="auto" w:fill="auto"/>
                <w:lang w:val="en-US"/>
              </w:rPr>
              <w:t>ciw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zakresie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t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umaczenia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konferencyjnego</w:t>
            </w:r>
            <w:r w:rsidRPr="0B784281" w:rsidR="0B784281">
              <w:rPr>
                <w:shd w:val="nil" w:color="auto" w:fill="auto"/>
                <w:lang w:val="en-US"/>
              </w:rPr>
              <w:t xml:space="preserve"> (</w:t>
            </w:r>
            <w:r w:rsidRPr="0B784281" w:rsidR="0B784281">
              <w:rPr>
                <w:shd w:val="nil" w:color="auto" w:fill="auto"/>
                <w:lang w:val="en-US"/>
              </w:rPr>
              <w:t>symultanicznego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oraz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konsekutywnego</w:t>
            </w:r>
            <w:r w:rsidRPr="0B784281" w:rsidR="0B784281">
              <w:rPr>
                <w:shd w:val="nil" w:color="auto" w:fill="auto"/>
                <w:lang w:val="en-US"/>
              </w:rPr>
              <w:t xml:space="preserve">) </w:t>
            </w:r>
            <w:r w:rsidRPr="0B784281" w:rsidR="0B784281">
              <w:rPr>
                <w:shd w:val="nil" w:color="auto" w:fill="auto"/>
                <w:lang w:val="en-US"/>
              </w:rPr>
              <w:t>oraz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jego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technik</w:t>
            </w:r>
            <w:r w:rsidRPr="0B784281" w:rsidR="0B784281">
              <w:rPr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1FC39945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562CB0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4CE0A4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2EBF3C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0B784281" w14:paraId="44A509E2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0B784281" w:rsidR="0B784281">
        <w:rPr>
          <w:rFonts w:ascii="Arial" w:hAnsi="Arial"/>
          <w:sz w:val="22"/>
          <w:szCs w:val="22"/>
          <w:lang w:val="en-US"/>
        </w:rPr>
        <w:t>Efekty uczenia si</w:t>
      </w:r>
      <w:r w:rsidRPr="0B784281" w:rsidR="0B784281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6D98A12B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5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79"/>
        <w:gridCol w:w="5296"/>
        <w:gridCol w:w="2375"/>
      </w:tblGrid>
      <w:tr xmlns:wp14="http://schemas.microsoft.com/office/word/2010/wordml" w:rsidTr="1D05CCF8" w14:paraId="01356D2C" wp14:textId="77777777">
        <w:tblPrEx>
          <w:shd w:val="clear" w:color="auto" w:fill="cdd4e9"/>
        </w:tblPrEx>
        <w:trPr>
          <w:trHeight w:val="995" w:hRule="atLeast"/>
        </w:trPr>
        <w:tc>
          <w:tcPr>
            <w:tcW w:w="1979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nil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Normal.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Normal.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B784281" w14:paraId="7EB703A9" wp14:textId="77777777">
            <w:pPr>
              <w:pStyle w:val="Normal.0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0B784281" w14:paraId="664579B8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D05CCF8" w14:paraId="03EA2658" wp14:textId="77777777">
        <w:tblPrEx>
          <w:shd w:val="clear" w:color="auto" w:fill="cdd4e9"/>
        </w:tblPrEx>
        <w:trPr>
          <w:trHeight w:val="3076" w:hRule="atLeast"/>
        </w:trPr>
        <w:tc>
          <w:tcPr>
            <w:tcW w:w="1979" w:type="dxa"/>
            <w:vMerge/>
            <w:tcBorders/>
            <w:tcMar/>
          </w:tcPr>
          <w:p w14:paraId="2946DB82" wp14:textId="77777777"/>
        </w:tc>
        <w:tc>
          <w:tcPr>
            <w:tcW w:w="529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62F74AA" wp14:textId="77777777">
            <w:pPr>
              <w:pStyle w:val="Normal.0"/>
              <w:spacing w:line="259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  <w:p w:rsidP="0B784281" w14:paraId="0E7444B3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zasady i warunki pracy t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umacza konferencyjnego </w:t>
            </w:r>
          </w:p>
          <w:p w14:paraId="1E475A11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W02,</w:t>
            </w:r>
          </w:p>
          <w:p w:rsidP="0B784281" w14:paraId="2081E4B2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rozumie rol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konferencyjnego i rozumie specyfik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jego pracy </w:t>
            </w:r>
          </w:p>
          <w:p w14:paraId="4004A1E4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W03,</w:t>
            </w:r>
          </w:p>
          <w:p w:rsidP="0B784281" w14:paraId="5EBA700A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zasady przek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adu konsekutywnego i symultanicznego</w:t>
            </w:r>
          </w:p>
          <w:p w14:paraId="3FF2826A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W04</w:t>
            </w:r>
          </w:p>
          <w:p w:rsidP="0B784281" w14:paraId="59B68C5D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rozumie na czym polega proces t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konferencyjnego</w:t>
            </w:r>
          </w:p>
        </w:tc>
        <w:tc>
          <w:tcPr>
            <w:tcW w:w="23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658B66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784E2558">
              <w:rPr>
                <w:rFonts w:ascii="Arial" w:hAnsi="Arial"/>
                <w:sz w:val="20"/>
                <w:szCs w:val="20"/>
                <w:shd w:val="nil" w:color="auto" w:fill="auto"/>
              </w:rPr>
              <w:t>K1_W01</w:t>
            </w:r>
          </w:p>
          <w:p w14:paraId="7B6182A4" wp14:textId="41C741C4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 w:rsidR="784E2558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1D05CCF8">
              <w:rPr>
                <w:rFonts w:ascii="Arial" w:hAnsi="Arial"/>
                <w:sz w:val="20"/>
                <w:szCs w:val="20"/>
                <w:shd w:val="nil" w:color="auto" w:fill="auto"/>
              </w:rPr>
              <w:t>W02</w:t>
            </w:r>
          </w:p>
          <w:p w14:paraId="6555FB84" wp14:textId="5178AB75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 w:rsidR="250DD74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K1_</w:t>
            </w:r>
            <w:r w:rsidR="1D05CCF8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W03</w:t>
            </w:r>
          </w:p>
          <w:p w:rsidP="1D05CCF8" w14:paraId="4F7FF827" wp14:textId="4A721A02">
            <w:pPr>
              <w:pStyle w:val="Normal.0"/>
              <w:bidi w:val="0"/>
              <w:ind w:left="0" w:right="0" w:firstLine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="3C3779B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K1_</w:t>
            </w:r>
            <w:r w:rsidR="1D05CCF8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W04</w:t>
            </w:r>
            <w:r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r>
          </w:p>
        </w:tc>
      </w:tr>
    </w:tbl>
    <w:p xmlns:wp14="http://schemas.microsoft.com/office/word/2010/wordml" w14:paraId="5997CC1D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10FFD37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69937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FE9F23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5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20"/>
      </w:tblGrid>
      <w:tr xmlns:wp14="http://schemas.microsoft.com/office/word/2010/wordml" w:rsidTr="1D05CCF8" w14:paraId="16367538" wp14:textId="77777777">
        <w:tblPrEx>
          <w:shd w:val="clear" w:color="auto" w:fill="cdd4e9"/>
        </w:tblPrEx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nil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Normal.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524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Normal.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2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B784281" w14:paraId="32C87E12" wp14:textId="77777777">
            <w:pPr>
              <w:pStyle w:val="Normal.0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0B784281" w14:paraId="543409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D05CCF8" w14:paraId="43BF06F4" wp14:textId="77777777">
        <w:tblPrEx>
          <w:shd w:val="clear" w:color="auto" w:fill="cdd4e9"/>
        </w:tblPrEx>
        <w:trPr>
          <w:trHeight w:val="2898" w:hRule="atLeast"/>
        </w:trPr>
        <w:tc>
          <w:tcPr>
            <w:tcW w:w="1985" w:type="dxa"/>
            <w:vMerge/>
            <w:tcBorders/>
            <w:tcMar/>
          </w:tcPr>
          <w:p w14:paraId="1F72F646" wp14:textId="77777777"/>
        </w:tc>
        <w:tc>
          <w:tcPr>
            <w:tcW w:w="524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C90628" wp14:textId="77777777">
            <w:pPr>
              <w:pStyle w:val="Normal.0"/>
              <w:spacing w:line="259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U01 </w:t>
            </w:r>
          </w:p>
          <w:p w:rsidP="0B784281" w14:paraId="00A5B5C3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rozumie potrzeb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posiadania szerokiej wiedzy dla wykonywania t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umaczenia konferencyjnego i wie z jakich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ź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de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j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czerpa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</w:p>
          <w:p w14:paraId="072F28BF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U02,</w:t>
            </w:r>
          </w:p>
          <w:p w14:paraId="5010E204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Student potrafi analizowa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ć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tekst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ź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owy tak, aby wskaza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ć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najwa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niejsze elementy znaczeniowe oraz zidentyfikowa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ć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potencjalne trudno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ci </w:t>
            </w:r>
          </w:p>
          <w:p w14:paraId="1D567F71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  <w:p w:rsidP="0B784281" w14:paraId="405A089D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przeformu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owa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tekst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ź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owy w j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zyku docelowym przekazuj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 najwa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niejsze tre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przekazu.</w:t>
            </w:r>
          </w:p>
        </w:tc>
        <w:tc>
          <w:tcPr>
            <w:tcW w:w="242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AA36D2C" wp14:textId="2FBC8CF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753F5B5A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1D05CCF8">
              <w:rPr>
                <w:rFonts w:ascii="Arial" w:hAnsi="Arial"/>
                <w:sz w:val="20"/>
                <w:szCs w:val="20"/>
                <w:shd w:val="nil" w:color="auto" w:fill="auto"/>
              </w:rPr>
              <w:t>U01</w:t>
            </w:r>
          </w:p>
          <w:p w14:paraId="796E7679" wp14:textId="5734ACD4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 w:rsidR="74A2E925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1D05CCF8">
              <w:rPr>
                <w:rFonts w:ascii="Arial" w:hAnsi="Arial"/>
                <w:sz w:val="20"/>
                <w:szCs w:val="20"/>
                <w:shd w:val="nil" w:color="auto" w:fill="auto"/>
              </w:rPr>
              <w:t>U02</w:t>
            </w:r>
          </w:p>
          <w:p w:rsidP="1D05CCF8" w14:paraId="3EFDC86C" wp14:textId="094B4B63">
            <w:pPr>
              <w:pStyle w:val="Normal.0"/>
              <w:bidi w:val="0"/>
              <w:ind w:left="0" w:right="0" w:firstLine="0"/>
              <w:jc w:val="left"/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</w:pPr>
            <w:r w:rsidR="4C787A33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1D05CCF8">
              <w:rPr>
                <w:rFonts w:ascii="Arial" w:hAnsi="Arial"/>
                <w:sz w:val="20"/>
                <w:szCs w:val="20"/>
                <w:shd w:val="nil" w:color="auto" w:fill="auto"/>
              </w:rPr>
              <w:t>U03</w:t>
            </w:r>
          </w:p>
          <w:p w14:paraId="40AFFD99" wp14:textId="30486503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 w:rsidR="7978D1E0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1D05CCF8">
              <w:rPr>
                <w:rFonts w:ascii="Arial" w:hAnsi="Arial"/>
                <w:sz w:val="20"/>
                <w:szCs w:val="20"/>
                <w:shd w:val="nil" w:color="auto" w:fill="auto"/>
              </w:rPr>
              <w:t>U04</w:t>
            </w:r>
          </w:p>
        </w:tc>
      </w:tr>
    </w:tbl>
    <w:p xmlns:wp14="http://schemas.microsoft.com/office/word/2010/wordml" w14:paraId="08CE6F91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1CDCEA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B9E25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3DE523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5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20"/>
      </w:tblGrid>
      <w:tr xmlns:wp14="http://schemas.microsoft.com/office/word/2010/wordml" w:rsidTr="1D05CCF8" w14:paraId="0023D940" wp14:textId="77777777">
        <w:tblPrEx>
          <w:shd w:val="clear" w:color="auto" w:fill="cdd4e9"/>
        </w:tblPrEx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nil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Normal.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Kompetencje spo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eczne</w:t>
            </w:r>
          </w:p>
        </w:tc>
        <w:tc>
          <w:tcPr>
            <w:tcW w:w="524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Normal.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2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B784281" w14:paraId="2F8C2349" wp14:textId="77777777">
            <w:pPr>
              <w:pStyle w:val="Normal.0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0B784281" w14:paraId="455A98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D05CCF8" w14:paraId="3A5106FE" wp14:textId="77777777">
        <w:tblPrEx>
          <w:shd w:val="clear" w:color="auto" w:fill="cdd4e9"/>
        </w:tblPrEx>
        <w:trPr>
          <w:trHeight w:val="2065" w:hRule="atLeast"/>
        </w:trPr>
        <w:tc>
          <w:tcPr>
            <w:tcW w:w="1985" w:type="dxa"/>
            <w:vMerge/>
            <w:tcBorders/>
            <w:tcMar/>
          </w:tcPr>
          <w:p w14:paraId="52E56223" wp14:textId="77777777"/>
        </w:tc>
        <w:tc>
          <w:tcPr>
            <w:tcW w:w="524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B5AAE70" wp14:textId="77777777">
            <w:pPr>
              <w:pStyle w:val="Normal.0"/>
              <w:spacing w:line="259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:rsidP="0B784281" w14:paraId="496B7862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rozumie znaczenie roli t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w procesie komunikacji mi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dzykulturowej. </w:t>
            </w:r>
          </w:p>
          <w:p w14:paraId="1850DF5A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:rsidP="0B784281" w14:paraId="0CBB9993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Student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wiadomie dobiera narz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dzia mediacji kulturowej, w zale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potrzeb odbiorcy.</w:t>
            </w:r>
          </w:p>
        </w:tc>
        <w:tc>
          <w:tcPr>
            <w:tcW w:w="242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C0C86EB" wp14:textId="7848B70E">
            <w:pPr>
              <w:pStyle w:val="Normal.0"/>
              <w:rPr>
                <w:shd w:val="nil" w:color="auto" w:fill="auto"/>
              </w:rPr>
            </w:pPr>
            <w:r w:rsidR="5F4890F9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1D05CCF8">
              <w:rPr>
                <w:rFonts w:ascii="Arial" w:hAnsi="Arial"/>
                <w:sz w:val="20"/>
                <w:szCs w:val="20"/>
                <w:shd w:val="nil" w:color="auto" w:fill="auto"/>
              </w:rPr>
              <w:t>K01</w:t>
            </w:r>
          </w:p>
          <w:p w14:paraId="337E4E09" wp14:textId="535F2CF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 w:rsidR="15DC700B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1D05CCF8">
              <w:rPr>
                <w:rFonts w:ascii="Arial" w:hAnsi="Arial"/>
                <w:sz w:val="20"/>
                <w:szCs w:val="20"/>
                <w:shd w:val="nil" w:color="auto" w:fill="auto"/>
              </w:rPr>
              <w:t>K02</w:t>
            </w:r>
          </w:p>
        </w:tc>
      </w:tr>
    </w:tbl>
    <w:p xmlns:wp14="http://schemas.microsoft.com/office/word/2010/wordml" w14:paraId="07547A01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043CB0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745931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537F28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DFB9E2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607"/>
        <w:gridCol w:w="1224"/>
        <w:gridCol w:w="849"/>
        <w:gridCol w:w="271"/>
        <w:gridCol w:w="861"/>
        <w:gridCol w:w="315"/>
        <w:gridCol w:w="817"/>
        <w:gridCol w:w="284"/>
        <w:gridCol w:w="850"/>
        <w:gridCol w:w="284"/>
        <w:gridCol w:w="848"/>
        <w:gridCol w:w="284"/>
        <w:gridCol w:w="849"/>
        <w:gridCol w:w="289"/>
      </w:tblGrid>
      <w:tr xmlns:wp14="http://schemas.microsoft.com/office/word/2010/wordml" w:rsidTr="0B784281" w14:paraId="68A6B712" wp14:textId="77777777">
        <w:tblPrEx>
          <w:shd w:val="clear" w:color="auto" w:fill="cdd4e9"/>
        </w:tblPrEx>
        <w:trPr>
          <w:trHeight w:val="270" w:hRule="atLeast"/>
        </w:trPr>
        <w:tc>
          <w:tcPr>
            <w:tcW w:w="9632" w:type="dxa"/>
            <w:gridSpan w:val="14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0B784281" w14:paraId="4B150495" wp14:textId="77777777">
        <w:tblPrEx>
          <w:shd w:val="clear" w:color="auto" w:fill="cdd4e9"/>
        </w:tblPrEx>
        <w:trPr>
          <w:trHeight w:val="499" w:hRule="atLeast"/>
        </w:trPr>
        <w:tc>
          <w:tcPr>
            <w:tcW w:w="1607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Forma zaj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223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B784281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(W)</w:t>
            </w:r>
          </w:p>
        </w:tc>
        <w:tc>
          <w:tcPr>
            <w:tcW w:w="6800" w:type="dxa"/>
            <w:gridSpan w:val="1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0B784281" w14:paraId="53F2F122" wp14:textId="77777777">
        <w:tblPrEx>
          <w:shd w:val="clear" w:color="auto" w:fill="cdd4e9"/>
        </w:tblPrEx>
        <w:trPr>
          <w:trHeight w:val="323" w:hRule="atLeast"/>
        </w:trPr>
        <w:tc>
          <w:tcPr>
            <w:tcW w:w="1607" w:type="dxa"/>
            <w:vMerge/>
            <w:tcBorders/>
            <w:tcMar/>
          </w:tcPr>
          <w:p w14:paraId="70DF9E56" wp14:textId="77777777"/>
        </w:tc>
        <w:tc>
          <w:tcPr>
            <w:tcW w:w="1223" w:type="dxa"/>
            <w:vMerge/>
            <w:tcBorders/>
            <w:tcMar/>
          </w:tcPr>
          <w:p w14:paraId="44E871BC" wp14:textId="77777777"/>
        </w:tc>
        <w:tc>
          <w:tcPr>
            <w:tcW w:w="84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</w:t>
            </w:r>
          </w:p>
        </w:tc>
        <w:tc>
          <w:tcPr>
            <w:tcW w:w="271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5D23" wp14:textId="77777777"/>
        </w:tc>
        <w:tc>
          <w:tcPr>
            <w:tcW w:w="86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10EB" wp14:textId="77777777"/>
        </w:tc>
        <w:tc>
          <w:tcPr>
            <w:tcW w:w="81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84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848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84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</w:tr>
      <w:tr xmlns:wp14="http://schemas.microsoft.com/office/word/2010/wordml" w:rsidTr="0B784281" w14:paraId="2D18794C" wp14:textId="77777777">
        <w:tblPrEx>
          <w:shd w:val="clear" w:color="auto" w:fill="cdd4e9"/>
        </w:tblPrEx>
        <w:trPr>
          <w:trHeight w:val="345" w:hRule="atLeast"/>
        </w:trPr>
        <w:tc>
          <w:tcPr>
            <w:tcW w:w="160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22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1120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  <w:tc>
          <w:tcPr>
            <w:tcW w:w="1175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  <w:tc>
          <w:tcPr>
            <w:tcW w:w="1101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  <w:tc>
          <w:tcPr>
            <w:tcW w:w="1133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p14:textId="77777777"/>
        </w:tc>
        <w:tc>
          <w:tcPr>
            <w:tcW w:w="1132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p14:textId="77777777"/>
        </w:tc>
        <w:tc>
          <w:tcPr>
            <w:tcW w:w="1138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FF1" wp14:textId="77777777"/>
        </w:tc>
      </w:tr>
      <w:tr xmlns:wp14="http://schemas.microsoft.com/office/word/2010/wordml" w:rsidTr="0B784281" w14:paraId="2DBF0D7D" wp14:textId="77777777">
        <w:tblPrEx>
          <w:shd w:val="clear" w:color="auto" w:fill="cdd4e9"/>
        </w:tblPrEx>
        <w:trPr>
          <w:trHeight w:val="308" w:hRule="atLeast"/>
        </w:trPr>
        <w:tc>
          <w:tcPr>
            <w:tcW w:w="160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1B3" wp14:textId="77777777"/>
        </w:tc>
        <w:tc>
          <w:tcPr>
            <w:tcW w:w="122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2C34E" wp14:textId="77777777"/>
        </w:tc>
        <w:tc>
          <w:tcPr>
            <w:tcW w:w="1120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4E5D" wp14:textId="77777777"/>
        </w:tc>
        <w:tc>
          <w:tcPr>
            <w:tcW w:w="1175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19836" wp14:textId="77777777"/>
        </w:tc>
        <w:tc>
          <w:tcPr>
            <w:tcW w:w="1101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FEF7D" wp14:textId="77777777"/>
        </w:tc>
        <w:tc>
          <w:tcPr>
            <w:tcW w:w="1133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4DBDC" wp14:textId="77777777"/>
        </w:tc>
        <w:tc>
          <w:tcPr>
            <w:tcW w:w="1132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D0D3C" wp14:textId="77777777"/>
        </w:tc>
        <w:tc>
          <w:tcPr>
            <w:tcW w:w="1138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D245A" wp14:textId="77777777"/>
        </w:tc>
      </w:tr>
    </w:tbl>
    <w:p xmlns:wp14="http://schemas.microsoft.com/office/word/2010/wordml" w14:paraId="1231BE67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6FEB5B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0D7AA69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196D064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0B784281" w14:paraId="2FEAC4C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0B784281" w:rsidR="0B784281">
        <w:rPr>
          <w:rFonts w:ascii="Arial" w:hAnsi="Arial"/>
          <w:sz w:val="22"/>
          <w:szCs w:val="22"/>
          <w:lang w:val="en-US"/>
        </w:rPr>
        <w:t>Opis metod prowadzenia zaj</w:t>
      </w:r>
      <w:r w:rsidRPr="0B784281" w:rsidR="0B784281">
        <w:rPr>
          <w:rFonts w:ascii="Arial" w:hAnsi="Arial"/>
          <w:sz w:val="22"/>
          <w:szCs w:val="22"/>
          <w:lang w:val="en-US"/>
        </w:rPr>
        <w:t>ęć</w:t>
      </w:r>
    </w:p>
    <w:p xmlns:wp14="http://schemas.microsoft.com/office/word/2010/wordml" w14:paraId="34FF1C9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32"/>
      </w:tblGrid>
      <w:tr xmlns:wp14="http://schemas.microsoft.com/office/word/2010/wordml" w:rsidTr="0B784281" w14:paraId="1EC67C29" wp14:textId="77777777">
        <w:tblPrEx>
          <w:shd w:val="clear" w:color="auto" w:fill="cdd4e9"/>
        </w:tblPrEx>
        <w:trPr>
          <w:trHeight w:val="652" w:hRule="atLeast"/>
        </w:trPr>
        <w:tc>
          <w:tcPr>
            <w:tcW w:w="963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4B3949" wp14:textId="77777777">
            <w:pPr>
              <w:pStyle w:val="Normal.0"/>
              <w:spacing w:after="160" w:line="259" w:lineRule="auto"/>
              <w:jc w:val="both"/>
            </w:pPr>
            <w:r w:rsidRPr="0B784281" w:rsidR="0B784281">
              <w:rPr>
                <w:shd w:val="nil" w:color="auto" w:fill="auto"/>
                <w:lang w:val="en-US"/>
              </w:rPr>
              <w:t>Laboratorium z aktywnym udzia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em student</w:t>
            </w:r>
            <w:r w:rsidRPr="0B784281" w:rsidR="0B784281">
              <w:rPr>
                <w:shd w:val="nil" w:color="auto" w:fill="auto"/>
                <w:lang w:val="en-US"/>
              </w:rPr>
              <w:t>ó</w:t>
            </w:r>
            <w:r w:rsidRPr="0B784281" w:rsidR="0B784281">
              <w:rPr>
                <w:shd w:val="nil" w:color="auto" w:fill="auto"/>
                <w:lang w:val="en-US"/>
              </w:rPr>
              <w:t xml:space="preserve">w oraz pomocami audiowizualnymi; </w:t>
            </w:r>
            <w:r w:rsidRPr="0B784281" w:rsidR="0B784281">
              <w:rPr>
                <w:shd w:val="nil" w:color="auto" w:fill="auto"/>
                <w:lang w:val="en-US"/>
              </w:rPr>
              <w:t>ć</w:t>
            </w:r>
            <w:r w:rsidRPr="0B784281" w:rsidR="0B784281">
              <w:rPr>
                <w:shd w:val="nil" w:color="auto" w:fill="auto"/>
                <w:lang w:val="en-US"/>
              </w:rPr>
              <w:t>wiczenia praktyczne: praca indywidualna i w grupach; dyskusja</w:t>
            </w:r>
            <w:r w:rsidRPr="0B784281" w:rsidR="0B784281">
              <w:rPr>
                <w:sz w:val="26"/>
                <w:szCs w:val="26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6D072C0D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8A2191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D18F9B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38601FE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0B784281" w14:paraId="62695922" wp14:textId="77777777">
      <w:pPr>
        <w:pStyle w:val="Zawartość tabeli"/>
        <w:rPr>
          <w:rFonts w:ascii="Arial" w:hAnsi="Arial" w:eastAsia="Arial" w:cs="Arial"/>
          <w:sz w:val="22"/>
          <w:szCs w:val="22"/>
          <w:lang w:val="en-US"/>
        </w:rPr>
      </w:pPr>
      <w:r w:rsidRPr="0B784281" w:rsidR="0B784281">
        <w:rPr>
          <w:rFonts w:ascii="Arial" w:hAnsi="Arial"/>
          <w:sz w:val="22"/>
          <w:szCs w:val="22"/>
          <w:lang w:val="en-US"/>
        </w:rPr>
        <w:t>Formy sprawdzania efekt</w:t>
      </w:r>
      <w:r w:rsidRPr="0B784281" w:rsidR="0B784281">
        <w:rPr>
          <w:rFonts w:ascii="Arial" w:hAnsi="Arial"/>
          <w:sz w:val="22"/>
          <w:szCs w:val="22"/>
          <w:lang w:val="en-US"/>
        </w:rPr>
        <w:t>ó</w:t>
      </w:r>
      <w:r w:rsidRPr="0B784281" w:rsidR="0B784281">
        <w:rPr>
          <w:rFonts w:ascii="Arial" w:hAnsi="Arial"/>
          <w:sz w:val="22"/>
          <w:szCs w:val="22"/>
          <w:lang w:val="en-US"/>
        </w:rPr>
        <w:t>w uczenia si</w:t>
      </w:r>
      <w:r w:rsidRPr="0B784281" w:rsidR="0B784281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0F3CABC7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31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xmlns:wp14="http://schemas.microsoft.com/office/word/2010/wordml" w:rsidTr="0B784281" w14:paraId="4D1153E2" wp14:textId="77777777">
        <w:tblPrEx>
          <w:shd w:val="clear" w:color="auto" w:fill="cdd4e9"/>
        </w:tblPrEx>
        <w:trPr>
          <w:trHeight w:val="1553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8B5D1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Udzia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0B784281" w14:paraId="6C6D81B9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0DE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</w:tr>
      <w:tr xmlns:wp14="http://schemas.microsoft.com/office/word/2010/wordml" w:rsidTr="0B784281" w14:paraId="300EEAC4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545D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</w:tr>
      <w:tr xmlns:wp14="http://schemas.microsoft.com/office/word/2010/wordml" w:rsidTr="0B784281" w14:paraId="43A52682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35E1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W03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Normal.0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Normal.0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</w:tr>
      <w:tr xmlns:wp14="http://schemas.microsoft.com/office/word/2010/wordml" w:rsidTr="0B784281" w14:paraId="1B11760F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EF83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W04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Normal.0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Normal.0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</w:tr>
      <w:tr xmlns:wp14="http://schemas.microsoft.com/office/word/2010/wordml" w:rsidTr="0B784281" w14:paraId="74269882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</w:tr>
      <w:tr xmlns:wp14="http://schemas.microsoft.com/office/word/2010/wordml" w:rsidTr="0B784281" w14:paraId="618A05A5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A72B7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1388A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1A3845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0AC82B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</w:tr>
      <w:tr xmlns:wp14="http://schemas.microsoft.com/office/word/2010/wordml" w:rsidTr="0B784281" w14:paraId="0C68BAA9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778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9325E7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869460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87F57B8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3AB33D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E7B6B6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2FD3CBE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738AF4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ABBD8F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BBA33E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4FCBC1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C8C6B09" wp14:textId="77777777"/>
        </w:tc>
      </w:tr>
      <w:tr xmlns:wp14="http://schemas.microsoft.com/office/word/2010/wordml" w:rsidTr="0B784281" w14:paraId="539317AB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382A365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AB39700" wp14:textId="77777777">
            <w:pPr>
              <w:pStyle w:val="Normal.0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C71F136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199465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A123B1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C080D3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BEBF704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8D8EA44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C4CEA3D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895670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C1F859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C8FE7CE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1004F19" wp14:textId="77777777"/>
        </w:tc>
      </w:tr>
      <w:tr xmlns:wp14="http://schemas.microsoft.com/office/word/2010/wordml" w:rsidTr="0B784281" w14:paraId="64D5BB26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B21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C0C651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28A9B7" wp14:textId="77777777">
            <w:pPr>
              <w:pStyle w:val="Normal.0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8D56CC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7E50C6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04FA47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0A7E2B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7CACC6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97486F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8C698B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39487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AA258D8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FFBD3EC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CCCAD" wp14:textId="77777777"/>
        </w:tc>
      </w:tr>
    </w:tbl>
    <w:p xmlns:wp14="http://schemas.microsoft.com/office/word/2010/wordml" w14:paraId="36AF6883" wp14:textId="77777777">
      <w:pPr>
        <w:pStyle w:val="Zawartość tabeli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4C529ED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C0157D6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691E7B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26770CE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4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704"/>
      </w:tblGrid>
      <w:tr xmlns:wp14="http://schemas.microsoft.com/office/word/2010/wordml" w:rsidTr="0B784281" w14:paraId="2E3FE7B3" wp14:textId="77777777">
        <w:tblPrEx>
          <w:shd w:val="clear" w:color="auto" w:fill="cdd4e9"/>
        </w:tblPrEx>
        <w:trPr>
          <w:trHeight w:val="5633" w:hRule="atLeast"/>
        </w:trPr>
        <w:tc>
          <w:tcPr>
            <w:tcW w:w="1941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Zawartość tabeli"/>
              <w:spacing w:before="57" w:after="57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0B784281" w14:paraId="5727AB13" wp14:textId="77777777">
            <w:pPr>
              <w:pStyle w:val="Normal.0"/>
              <w:spacing w:line="360" w:lineRule="auto"/>
              <w:rPr>
                <w:shd w:val="nil" w:color="auto" w:fill="auto"/>
                <w:lang w:val="en-US"/>
              </w:rPr>
            </w:pPr>
            <w:r w:rsidRPr="0B784281" w:rsidR="0B784281">
              <w:rPr>
                <w:rFonts w:ascii="Arial" w:hAnsi="Arial"/>
                <w:sz w:val="22"/>
                <w:szCs w:val="22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Warunkiem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zaliczenia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ca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o</w:t>
            </w:r>
            <w:r w:rsidRPr="0B784281" w:rsidR="0B784281">
              <w:rPr>
                <w:shd w:val="nil" w:color="auto" w:fill="auto"/>
                <w:lang w:val="en-US"/>
              </w:rPr>
              <w:t>ś</w:t>
            </w:r>
            <w:r w:rsidRPr="0B784281" w:rsidR="0B784281">
              <w:rPr>
                <w:shd w:val="nil" w:color="auto" w:fill="auto"/>
                <w:lang w:val="en-US"/>
              </w:rPr>
              <w:t>ci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przedmiotu</w:t>
            </w:r>
            <w:r w:rsidRPr="0B784281" w:rsidR="0B784281">
              <w:rPr>
                <w:shd w:val="nil" w:color="auto" w:fill="auto"/>
                <w:lang w:val="en-US"/>
              </w:rPr>
              <w:t xml:space="preserve"> jest </w:t>
            </w:r>
            <w:r w:rsidRPr="0B784281" w:rsidR="0B784281">
              <w:rPr>
                <w:shd w:val="nil" w:color="auto" w:fill="auto"/>
                <w:lang w:val="en-US"/>
              </w:rPr>
              <w:t>uzyskanie</w:t>
            </w:r>
            <w:r w:rsidRPr="0B784281" w:rsidR="0B784281">
              <w:rPr>
                <w:shd w:val="nil" w:color="auto" w:fill="auto"/>
                <w:lang w:val="en-US"/>
              </w:rPr>
              <w:t xml:space="preserve"> co </w:t>
            </w:r>
            <w:r w:rsidRPr="0B784281" w:rsidR="0B784281">
              <w:rPr>
                <w:shd w:val="nil" w:color="auto" w:fill="auto"/>
                <w:lang w:val="en-US"/>
              </w:rPr>
              <w:t>najmniej</w:t>
            </w:r>
            <w:r w:rsidRPr="0B784281" w:rsidR="0B784281">
              <w:rPr>
                <w:shd w:val="nil" w:color="auto" w:fill="auto"/>
                <w:lang w:val="en-US"/>
              </w:rPr>
              <w:t xml:space="preserve"> 60% </w:t>
            </w:r>
            <w:r w:rsidRPr="0B784281" w:rsidR="0B784281">
              <w:rPr>
                <w:shd w:val="nil" w:color="auto" w:fill="auto"/>
                <w:lang w:val="en-US"/>
              </w:rPr>
              <w:t>punkt</w:t>
            </w:r>
            <w:r w:rsidRPr="0B784281" w:rsidR="0B784281">
              <w:rPr>
                <w:shd w:val="nil" w:color="auto" w:fill="auto"/>
                <w:lang w:val="en-US"/>
              </w:rPr>
              <w:t>ó</w:t>
            </w:r>
            <w:r w:rsidRPr="0B784281" w:rsidR="0B784281">
              <w:rPr>
                <w:shd w:val="nil" w:color="auto" w:fill="auto"/>
                <w:lang w:val="en-US"/>
              </w:rPr>
              <w:t xml:space="preserve">w </w:t>
            </w:r>
            <w:r w:rsidRPr="0B784281" w:rsidR="0B784281">
              <w:rPr>
                <w:shd w:val="nil" w:color="auto" w:fill="auto"/>
                <w:lang w:val="en-US"/>
              </w:rPr>
              <w:t>w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ka</w:t>
            </w:r>
            <w:r w:rsidRPr="0B784281" w:rsidR="0B784281">
              <w:rPr>
                <w:shd w:val="nil" w:color="auto" w:fill="auto"/>
                <w:lang w:val="en-US"/>
              </w:rPr>
              <w:t>ż</w:t>
            </w:r>
            <w:r w:rsidRPr="0B784281" w:rsidR="0B784281">
              <w:rPr>
                <w:shd w:val="nil" w:color="auto" w:fill="auto"/>
                <w:lang w:val="en-US"/>
              </w:rPr>
              <w:t>dej</w:t>
            </w:r>
            <w:r w:rsidRPr="0B784281" w:rsidR="0B784281">
              <w:rPr>
                <w:shd w:val="nil" w:color="auto" w:fill="auto"/>
                <w:lang w:val="en-US"/>
              </w:rPr>
              <w:t xml:space="preserve"> z form </w:t>
            </w:r>
            <w:r w:rsidRPr="0B784281" w:rsidR="0B784281">
              <w:rPr>
                <w:shd w:val="nil" w:color="auto" w:fill="auto"/>
                <w:lang w:val="en-US"/>
              </w:rPr>
              <w:t>zaliczenia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oraz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uzyskanie</w:t>
            </w:r>
            <w:r w:rsidRPr="0B784281" w:rsidR="0B784281">
              <w:rPr>
                <w:shd w:val="nil" w:color="auto" w:fill="auto"/>
                <w:lang w:val="en-US"/>
              </w:rPr>
              <w:t xml:space="preserve"> 70% </w:t>
            </w:r>
            <w:r w:rsidRPr="0B784281" w:rsidR="0B784281">
              <w:rPr>
                <w:shd w:val="nil" w:color="auto" w:fill="auto"/>
                <w:lang w:val="en-US"/>
              </w:rPr>
              <w:t>punkt</w:t>
            </w:r>
            <w:r w:rsidRPr="0B784281" w:rsidR="0B784281">
              <w:rPr>
                <w:shd w:val="nil" w:color="auto" w:fill="auto"/>
                <w:lang w:val="en-US"/>
              </w:rPr>
              <w:t>ó</w:t>
            </w:r>
            <w:r w:rsidRPr="0B784281" w:rsidR="0B784281">
              <w:rPr>
                <w:shd w:val="nil" w:color="auto" w:fill="auto"/>
                <w:lang w:val="en-US"/>
              </w:rPr>
              <w:t xml:space="preserve">w </w:t>
            </w:r>
            <w:r w:rsidRPr="0B784281" w:rsidR="0B784281">
              <w:rPr>
                <w:shd w:val="nil" w:color="auto" w:fill="auto"/>
                <w:lang w:val="en-US"/>
              </w:rPr>
              <w:t>sumarycznych</w:t>
            </w:r>
            <w:r w:rsidRPr="0B784281" w:rsidR="0B784281">
              <w:rPr>
                <w:shd w:val="nil" w:color="auto" w:fill="auto"/>
                <w:lang w:val="en-US"/>
              </w:rPr>
              <w:t xml:space="preserve"> za </w:t>
            </w:r>
            <w:r w:rsidRPr="0B784281" w:rsidR="0B784281">
              <w:rPr>
                <w:shd w:val="nil" w:color="auto" w:fill="auto"/>
                <w:lang w:val="en-US"/>
              </w:rPr>
              <w:t>wszystkie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formy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zaliczenia</w:t>
            </w:r>
            <w:r w:rsidRPr="0B784281" w:rsidR="0B784281">
              <w:rPr>
                <w:shd w:val="nil" w:color="auto" w:fill="auto"/>
                <w:lang w:val="en-US"/>
              </w:rPr>
              <w:t>:</w:t>
            </w:r>
          </w:p>
          <w:p w:rsidP="0B784281" w14:paraId="21163ECA" wp14:textId="77777777">
            <w:pPr>
              <w:pStyle w:val="Normal.0"/>
              <w:numPr>
                <w:ilvl w:val="0"/>
                <w:numId w:val="1"/>
              </w:numPr>
              <w:bidi w:val="0"/>
              <w:spacing w:line="360" w:lineRule="auto"/>
              <w:ind w:right="0"/>
              <w:jc w:val="left"/>
              <w:rPr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 xml:space="preserve">40 pkt.: </w:t>
            </w:r>
            <w:r w:rsidRPr="0B784281" w:rsidR="0B784281">
              <w:rPr>
                <w:shd w:val="nil" w:color="auto" w:fill="auto"/>
                <w:lang w:val="en-US"/>
              </w:rPr>
              <w:t>ocena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aktywno</w:t>
            </w:r>
            <w:r w:rsidRPr="0B784281" w:rsidR="0B784281">
              <w:rPr>
                <w:shd w:val="nil" w:color="auto" w:fill="auto"/>
                <w:lang w:val="en-US"/>
              </w:rPr>
              <w:t>ś</w:t>
            </w:r>
            <w:r w:rsidRPr="0B784281" w:rsidR="0B784281">
              <w:rPr>
                <w:shd w:val="nil" w:color="auto" w:fill="auto"/>
                <w:lang w:val="en-US"/>
              </w:rPr>
              <w:t>ci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i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pracy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na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zaj</w:t>
            </w:r>
            <w:r w:rsidRPr="0B784281" w:rsidR="0B784281">
              <w:rPr>
                <w:shd w:val="nil" w:color="auto" w:fill="auto"/>
                <w:lang w:val="en-US"/>
              </w:rPr>
              <w:t>ę</w:t>
            </w:r>
            <w:r w:rsidRPr="0B784281" w:rsidR="0B784281">
              <w:rPr>
                <w:shd w:val="nil" w:color="auto" w:fill="auto"/>
                <w:lang w:val="en-US"/>
              </w:rPr>
              <w:t xml:space="preserve">ciach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 xml:space="preserve">– </w:t>
            </w:r>
            <w:r w:rsidRPr="0B784281" w:rsidR="0B784281">
              <w:rPr>
                <w:shd w:val="nil" w:color="auto" w:fill="auto"/>
                <w:lang w:val="en-US"/>
              </w:rPr>
              <w:t>wymagany</w:t>
            </w:r>
            <w:r w:rsidRPr="0B784281" w:rsidR="0B784281">
              <w:rPr>
                <w:shd w:val="nil" w:color="auto" w:fill="auto"/>
                <w:lang w:val="en-US"/>
              </w:rPr>
              <w:t xml:space="preserve"> jest </w:t>
            </w:r>
            <w:r w:rsidRPr="0B784281" w:rsidR="0B784281">
              <w:rPr>
                <w:shd w:val="nil" w:color="auto" w:fill="auto"/>
                <w:lang w:val="en-US"/>
              </w:rPr>
              <w:t>udzia</w:t>
            </w:r>
            <w:r w:rsidRPr="0B784281" w:rsidR="0B784281">
              <w:rPr>
                <w:shd w:val="nil" w:color="auto" w:fill="auto"/>
                <w:lang w:val="en-US"/>
              </w:rPr>
              <w:t xml:space="preserve">ł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 xml:space="preserve">w </w:t>
            </w:r>
            <w:r w:rsidRPr="0B784281" w:rsidR="0B784281">
              <w:rPr>
                <w:shd w:val="nil" w:color="auto" w:fill="auto"/>
                <w:lang w:val="en-US"/>
              </w:rPr>
              <w:t>dyskusji</w:t>
            </w:r>
            <w:r w:rsidRPr="0B784281" w:rsidR="0B784281">
              <w:rPr>
                <w:shd w:val="nil" w:color="auto" w:fill="auto"/>
                <w:lang w:val="en-US"/>
              </w:rPr>
              <w:t xml:space="preserve">, </w:t>
            </w:r>
            <w:r w:rsidRPr="0B784281" w:rsidR="0B784281">
              <w:rPr>
                <w:shd w:val="nil" w:color="auto" w:fill="auto"/>
                <w:lang w:val="en-US"/>
              </w:rPr>
              <w:t>podejmowanie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zada</w:t>
            </w:r>
            <w:r w:rsidRPr="0B784281" w:rsidR="0B784281">
              <w:rPr>
                <w:shd w:val="nil" w:color="auto" w:fill="auto"/>
                <w:lang w:val="en-US"/>
              </w:rPr>
              <w:t xml:space="preserve">ń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t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umaczeniowych</w:t>
            </w:r>
            <w:r w:rsidRPr="0B784281" w:rsidR="0B784281">
              <w:rPr>
                <w:shd w:val="nil" w:color="auto" w:fill="auto"/>
                <w:lang w:val="en-US"/>
              </w:rPr>
              <w:t>;</w:t>
            </w:r>
          </w:p>
          <w:p w:rsidP="0B784281" w14:paraId="756E8CBC" wp14:textId="77777777">
            <w:pPr>
              <w:pStyle w:val="Normal.0"/>
              <w:numPr>
                <w:ilvl w:val="0"/>
                <w:numId w:val="1"/>
              </w:numPr>
              <w:bidi w:val="0"/>
              <w:spacing w:line="360" w:lineRule="auto"/>
              <w:ind w:right="0"/>
              <w:jc w:val="left"/>
              <w:rPr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 xml:space="preserve">40 pkt.: </w:t>
            </w:r>
            <w:r w:rsidRPr="0B784281" w:rsidR="0B784281">
              <w:rPr>
                <w:shd w:val="nil" w:color="auto" w:fill="auto"/>
                <w:lang w:val="en-US"/>
              </w:rPr>
              <w:t>ocena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przygotowania</w:t>
            </w:r>
            <w:r w:rsidRPr="0B784281" w:rsidR="0B784281">
              <w:rPr>
                <w:shd w:val="nil" w:color="auto" w:fill="auto"/>
                <w:lang w:val="en-US"/>
              </w:rPr>
              <w:t xml:space="preserve"> do </w:t>
            </w:r>
            <w:r w:rsidRPr="0B784281" w:rsidR="0B784281">
              <w:rPr>
                <w:shd w:val="nil" w:color="auto" w:fill="auto"/>
                <w:lang w:val="en-US"/>
              </w:rPr>
              <w:t>zaj</w:t>
            </w:r>
            <w:r w:rsidRPr="0B784281" w:rsidR="0B784281">
              <w:rPr>
                <w:shd w:val="nil" w:color="auto" w:fill="auto"/>
                <w:lang w:val="en-US"/>
              </w:rPr>
              <w:t xml:space="preserve">ęć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 xml:space="preserve">- </w:t>
            </w:r>
            <w:r w:rsidRPr="0B784281" w:rsidR="0B784281">
              <w:rPr>
                <w:shd w:val="nil" w:color="auto" w:fill="auto"/>
                <w:lang w:val="en-US"/>
              </w:rPr>
              <w:t>wymagane</w:t>
            </w:r>
            <w:r w:rsidRPr="0B784281" w:rsidR="0B784281">
              <w:rPr>
                <w:shd w:val="nil" w:color="auto" w:fill="auto"/>
                <w:lang w:val="en-US"/>
              </w:rPr>
              <w:t xml:space="preserve"> jest </w:t>
            </w:r>
            <w:r w:rsidRPr="0B784281" w:rsidR="0B784281">
              <w:rPr>
                <w:shd w:val="nil" w:color="auto" w:fill="auto"/>
                <w:lang w:val="en-US"/>
              </w:rPr>
              <w:t>przygotowanie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tekst</w:t>
            </w:r>
            <w:r w:rsidRPr="0B784281" w:rsidR="0B784281">
              <w:rPr>
                <w:shd w:val="nil" w:color="auto" w:fill="auto"/>
                <w:lang w:val="en-US"/>
              </w:rPr>
              <w:t>ó</w:t>
            </w:r>
            <w:r w:rsidRPr="0B784281" w:rsidR="0B784281">
              <w:rPr>
                <w:shd w:val="nil" w:color="auto" w:fill="auto"/>
                <w:lang w:val="en-US"/>
              </w:rPr>
              <w:t xml:space="preserve">w </w:t>
            </w:r>
            <w:r w:rsidRPr="0B784281" w:rsidR="0B784281">
              <w:rPr>
                <w:shd w:val="nil" w:color="auto" w:fill="auto"/>
                <w:lang w:val="en-US"/>
              </w:rPr>
              <w:t>wyg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aszanych</w:t>
            </w:r>
            <w:r w:rsidRPr="0B784281" w:rsidR="0B784281">
              <w:rPr>
                <w:shd w:val="nil" w:color="auto" w:fill="auto"/>
                <w:lang w:val="en-US"/>
              </w:rPr>
              <w:t xml:space="preserve"> do </w:t>
            </w:r>
            <w:r w:rsidRPr="0B784281" w:rsidR="0B784281">
              <w:rPr>
                <w:shd w:val="nil" w:color="auto" w:fill="auto"/>
                <w:lang w:val="en-US"/>
              </w:rPr>
              <w:t>t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umaczenia</w:t>
            </w:r>
          </w:p>
          <w:p w:rsidP="0B784281" w14:paraId="4739320E" wp14:textId="77777777">
            <w:pPr>
              <w:pStyle w:val="Normal.0"/>
              <w:bidi w:val="0"/>
              <w:spacing w:line="360" w:lineRule="auto"/>
              <w:ind w:left="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 xml:space="preserve">- 20 pkt.: </w:t>
            </w:r>
            <w:r w:rsidRPr="0B784281" w:rsidR="0B784281">
              <w:rPr>
                <w:shd w:val="nil" w:color="auto" w:fill="auto"/>
                <w:lang w:val="en-US"/>
              </w:rPr>
              <w:t xml:space="preserve">ocena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 xml:space="preserve">projektu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 xml:space="preserve">grupowego</w:t>
            </w:r>
            <w:r w:rsidRPr="0B784281" w:rsidR="0B784281">
              <w:rPr>
                <w:shd w:val="nil" w:color="auto" w:fill="auto"/>
                <w:lang w:val="en-US"/>
              </w:rPr>
              <w:t xml:space="preserve">: </w:t>
            </w:r>
            <w:r w:rsidRPr="0B784281" w:rsidR="0B784281">
              <w:rPr>
                <w:shd w:val="nil" w:color="auto" w:fill="auto"/>
                <w:lang w:val="en-US"/>
              </w:rPr>
              <w:t xml:space="preserve">organizacja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 xml:space="preserve">minikonferencji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 xml:space="preserve">– </w:t>
            </w:r>
            <w:r w:rsidRPr="0B784281" w:rsidR="0B784281">
              <w:rPr>
                <w:shd w:val="nil" w:color="auto" w:fill="auto"/>
                <w:lang w:val="en-US"/>
              </w:rPr>
              <w:t>ocenie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podlega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strona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merytoryczna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oraz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kompetencje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organizacyjne</w:t>
            </w:r>
            <w:r w:rsidRPr="0B784281" w:rsidR="0B784281">
              <w:rPr>
                <w:shd w:val="nil" w:color="auto" w:fill="auto"/>
                <w:lang w:val="en-US"/>
              </w:rPr>
              <w:t>;</w:t>
            </w:r>
          </w:p>
          <w:p w:rsidP="0B784281" w14:paraId="05BBFC7C" wp14:textId="77777777">
            <w:pPr>
              <w:pStyle w:val="Normal.0"/>
              <w:bidi w:val="0"/>
              <w:spacing w:line="360" w:lineRule="auto"/>
              <w:ind w:left="0" w:right="0" w:firstLine="0"/>
              <w:jc w:val="left"/>
              <w:rPr>
                <w:rtl w:val="0"/>
                <w:lang w:val="es-ES"/>
              </w:rPr>
            </w:pPr>
            <w:r w:rsidRPr="0B784281" w:rsidR="0B784281">
              <w:rPr>
                <w:shd w:val="nil" w:color="auto" w:fill="auto"/>
                <w:lang w:val="es-ES"/>
              </w:rPr>
              <w:t xml:space="preserve">Skala </w:t>
            </w:r>
            <w:r w:rsidRPr="0B784281" w:rsidR="0B784281">
              <w:rPr>
                <w:shd w:val="nil" w:color="auto" w:fill="auto"/>
                <w:lang w:val="es-ES"/>
              </w:rPr>
              <w:t>ocen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wed</w:t>
            </w:r>
            <w:r w:rsidRPr="0B784281" w:rsidR="0B784281">
              <w:rPr>
                <w:shd w:val="nil" w:color="auto" w:fill="auto"/>
                <w:lang w:val="es-ES"/>
              </w:rPr>
              <w:t>ł</w:t>
            </w:r>
            <w:r w:rsidRPr="0B784281" w:rsidR="0B784281">
              <w:rPr>
                <w:shd w:val="nil" w:color="auto" w:fill="auto"/>
                <w:lang w:val="es-ES"/>
              </w:rPr>
              <w:t>ug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sumy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punkt</w:t>
            </w:r>
            <w:r w:rsidRPr="0B784281" w:rsidR="0B784281">
              <w:rPr>
                <w:shd w:val="nil" w:color="auto" w:fill="auto"/>
                <w:lang w:val="es-ES"/>
              </w:rPr>
              <w:t>ó</w:t>
            </w:r>
            <w:r w:rsidRPr="0B784281" w:rsidR="0B784281">
              <w:rPr>
                <w:shd w:val="nil" w:color="auto" w:fill="auto"/>
                <w:lang w:val="es-ES"/>
              </w:rPr>
              <w:t xml:space="preserve">w </w:t>
            </w:r>
            <w:r w:rsidRPr="0B784281" w:rsidR="0B784281">
              <w:rPr>
                <w:shd w:val="nil" w:color="auto" w:fill="auto"/>
                <w:lang w:val="es-ES"/>
              </w:rPr>
              <w:t>sk</w:t>
            </w:r>
            <w:r w:rsidRPr="0B784281" w:rsidR="0B784281">
              <w:rPr>
                <w:shd w:val="nil" w:color="auto" w:fill="auto"/>
                <w:lang w:val="es-ES"/>
              </w:rPr>
              <w:t>ł</w:t>
            </w:r>
            <w:r w:rsidRPr="0B784281" w:rsidR="0B784281">
              <w:rPr>
                <w:shd w:val="nil" w:color="auto" w:fill="auto"/>
                <w:lang w:val="es-ES"/>
              </w:rPr>
              <w:t>adowych</w:t>
            </w:r>
            <w:r w:rsidRPr="0B784281" w:rsidR="0B784281">
              <w:rPr>
                <w:shd w:val="nil" w:color="auto" w:fill="auto"/>
                <w:lang w:val="es-ES"/>
              </w:rPr>
              <w:t xml:space="preserve">: 3.0 </w:t>
            </w:r>
            <w:r w:rsidRPr="0B784281" w:rsidR="0B784281">
              <w:rPr>
                <w:shd w:val="nil" w:color="auto" w:fill="auto"/>
                <w:lang w:val="es-ES"/>
              </w:rPr>
              <w:t>dostateczny</w:t>
            </w:r>
            <w:r w:rsidRPr="0B784281" w:rsidR="0B784281">
              <w:rPr>
                <w:shd w:val="nil" w:color="auto" w:fill="auto"/>
                <w:lang w:val="es-ES"/>
              </w:rPr>
              <w:t xml:space="preserve"> (70</w:t>
            </w:r>
            <w:r w:rsidRPr="0B784281" w:rsidR="0B784281">
              <w:rPr>
                <w:shd w:val="nil" w:color="auto" w:fill="auto"/>
                <w:lang w:val="es-ES"/>
              </w:rPr>
              <w:t>–</w:t>
            </w:r>
            <w:r w:rsidRPr="0B784281" w:rsidR="0B784281">
              <w:rPr>
                <w:shd w:val="nil" w:color="auto" w:fill="auto"/>
                <w:lang w:val="es-ES"/>
              </w:rPr>
              <w:t xml:space="preserve">75 </w:t>
            </w:r>
            <w:r w:rsidRPr="0B784281" w:rsidR="0B784281">
              <w:rPr>
                <w:shd w:val="nil" w:color="auto" w:fill="auto"/>
                <w:lang w:val="es-ES"/>
              </w:rPr>
              <w:t>punkt</w:t>
            </w:r>
            <w:r w:rsidRPr="0B784281" w:rsidR="0B784281">
              <w:rPr>
                <w:shd w:val="nil" w:color="auto" w:fill="auto"/>
                <w:lang w:val="es-ES"/>
              </w:rPr>
              <w:t>ó</w:t>
            </w:r>
            <w:r w:rsidRPr="0B784281" w:rsidR="0B784281">
              <w:rPr>
                <w:shd w:val="nil" w:color="auto" w:fill="auto"/>
                <w:lang w:val="es-ES"/>
              </w:rPr>
              <w:t xml:space="preserve">w), 3.5 </w:t>
            </w:r>
            <w:r w:rsidRPr="0B784281" w:rsidR="0B784281">
              <w:rPr>
                <w:shd w:val="nil" w:color="auto" w:fill="auto"/>
                <w:lang w:val="es-ES"/>
              </w:rPr>
              <w:t>dostateczny</w:t>
            </w:r>
            <w:r w:rsidRPr="0B784281" w:rsidR="0B784281">
              <w:rPr>
                <w:shd w:val="nil" w:color="auto" w:fill="auto"/>
                <w:lang w:val="es-ES"/>
              </w:rPr>
              <w:t xml:space="preserve"> plus (76</w:t>
            </w:r>
            <w:r w:rsidRPr="0B784281" w:rsidR="0B784281">
              <w:rPr>
                <w:shd w:val="nil" w:color="auto" w:fill="auto"/>
                <w:lang w:val="es-ES"/>
              </w:rPr>
              <w:t>–</w:t>
            </w:r>
            <w:r w:rsidRPr="0B784281" w:rsidR="0B784281">
              <w:rPr>
                <w:shd w:val="nil" w:color="auto" w:fill="auto"/>
                <w:lang w:val="es-ES"/>
              </w:rPr>
              <w:t xml:space="preserve">81 </w:t>
            </w:r>
            <w:r w:rsidRPr="0B784281" w:rsidR="0B784281">
              <w:rPr>
                <w:shd w:val="nil" w:color="auto" w:fill="auto"/>
                <w:lang w:val="es-ES"/>
              </w:rPr>
              <w:t>punkt</w:t>
            </w:r>
            <w:r w:rsidRPr="0B784281" w:rsidR="0B784281">
              <w:rPr>
                <w:shd w:val="nil" w:color="auto" w:fill="auto"/>
                <w:lang w:val="es-ES"/>
              </w:rPr>
              <w:t>ó</w:t>
            </w:r>
            <w:r w:rsidRPr="0B784281" w:rsidR="0B784281">
              <w:rPr>
                <w:shd w:val="nil" w:color="auto" w:fill="auto"/>
                <w:lang w:val="es-ES"/>
              </w:rPr>
              <w:t xml:space="preserve">w), 4.0 </w:t>
            </w:r>
            <w:r w:rsidRPr="0B784281" w:rsidR="0B784281">
              <w:rPr>
                <w:shd w:val="nil" w:color="auto" w:fill="auto"/>
                <w:lang w:val="es-ES"/>
              </w:rPr>
              <w:t>dobry</w:t>
            </w:r>
            <w:r w:rsidRPr="0B784281" w:rsidR="0B784281">
              <w:rPr>
                <w:shd w:val="nil" w:color="auto" w:fill="auto"/>
                <w:lang w:val="es-ES"/>
              </w:rPr>
              <w:t xml:space="preserve"> (82</w:t>
            </w:r>
            <w:r w:rsidRPr="0B784281" w:rsidR="0B784281">
              <w:rPr>
                <w:shd w:val="nil" w:color="auto" w:fill="auto"/>
                <w:lang w:val="es-ES"/>
              </w:rPr>
              <w:t>–</w:t>
            </w:r>
            <w:r w:rsidRPr="0B784281" w:rsidR="0B784281">
              <w:rPr>
                <w:shd w:val="nil" w:color="auto" w:fill="auto"/>
                <w:lang w:val="es-ES"/>
              </w:rPr>
              <w:t xml:space="preserve">87 </w:t>
            </w:r>
            <w:r w:rsidRPr="0B784281" w:rsidR="0B784281">
              <w:rPr>
                <w:shd w:val="nil" w:color="auto" w:fill="auto"/>
                <w:lang w:val="es-ES"/>
              </w:rPr>
              <w:t>punkt</w:t>
            </w:r>
            <w:r w:rsidRPr="0B784281" w:rsidR="0B784281">
              <w:rPr>
                <w:shd w:val="nil" w:color="auto" w:fill="auto"/>
                <w:lang w:val="es-ES"/>
              </w:rPr>
              <w:t>ó</w:t>
            </w:r>
            <w:r w:rsidRPr="0B784281" w:rsidR="0B784281">
              <w:rPr>
                <w:shd w:val="nil" w:color="auto" w:fill="auto"/>
                <w:lang w:val="es-ES"/>
              </w:rPr>
              <w:t xml:space="preserve">w), 4.5 </w:t>
            </w:r>
            <w:r w:rsidRPr="0B784281" w:rsidR="0B784281">
              <w:rPr>
                <w:shd w:val="nil" w:color="auto" w:fill="auto"/>
                <w:lang w:val="es-ES"/>
              </w:rPr>
              <w:t>dobry</w:t>
            </w:r>
            <w:r w:rsidRPr="0B784281" w:rsidR="0B784281">
              <w:rPr>
                <w:shd w:val="nil" w:color="auto" w:fill="auto"/>
                <w:lang w:val="es-ES"/>
              </w:rPr>
              <w:t xml:space="preserve"> plus (88</w:t>
            </w:r>
            <w:r w:rsidRPr="0B784281" w:rsidR="0B784281">
              <w:rPr>
                <w:shd w:val="nil" w:color="auto" w:fill="auto"/>
                <w:lang w:val="es-ES"/>
              </w:rPr>
              <w:t>–</w:t>
            </w:r>
            <w:r w:rsidRPr="0B784281" w:rsidR="0B784281">
              <w:rPr>
                <w:shd w:val="nil" w:color="auto" w:fill="auto"/>
                <w:lang w:val="es-ES"/>
              </w:rPr>
              <w:t xml:space="preserve">93 </w:t>
            </w:r>
            <w:r w:rsidRPr="0B784281" w:rsidR="0B784281">
              <w:rPr>
                <w:shd w:val="nil" w:color="auto" w:fill="auto"/>
                <w:lang w:val="es-ES"/>
              </w:rPr>
              <w:t>punkty</w:t>
            </w:r>
            <w:r w:rsidRPr="0B784281" w:rsidR="0B784281">
              <w:rPr>
                <w:shd w:val="nil" w:color="auto" w:fill="auto"/>
                <w:lang w:val="es-ES"/>
              </w:rPr>
              <w:t xml:space="preserve">), 5.0 </w:t>
            </w:r>
            <w:r w:rsidRPr="0B784281" w:rsidR="0B784281">
              <w:rPr>
                <w:shd w:val="nil" w:color="auto" w:fill="auto"/>
                <w:lang w:val="es-ES"/>
              </w:rPr>
              <w:t>bardzo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dobry</w:t>
            </w:r>
            <w:r w:rsidRPr="0B784281" w:rsidR="0B784281">
              <w:rPr>
                <w:shd w:val="nil" w:color="auto" w:fill="auto"/>
                <w:lang w:val="es-ES"/>
              </w:rPr>
              <w:t xml:space="preserve"> (94</w:t>
            </w:r>
            <w:r w:rsidRPr="0B784281" w:rsidR="0B784281">
              <w:rPr>
                <w:shd w:val="nil" w:color="auto" w:fill="auto"/>
                <w:lang w:val="es-ES"/>
              </w:rPr>
              <w:t>–</w:t>
            </w:r>
            <w:r w:rsidRPr="0B784281" w:rsidR="0B784281">
              <w:rPr>
                <w:shd w:val="nil" w:color="auto" w:fill="auto"/>
                <w:lang w:val="es-ES"/>
              </w:rPr>
              <w:t xml:space="preserve">100 </w:t>
            </w:r>
            <w:r w:rsidRPr="0B784281" w:rsidR="0B784281">
              <w:rPr>
                <w:shd w:val="nil" w:color="auto" w:fill="auto"/>
                <w:lang w:val="es-ES"/>
              </w:rPr>
              <w:t>punkt</w:t>
            </w:r>
            <w:r w:rsidRPr="0B784281" w:rsidR="0B784281">
              <w:rPr>
                <w:shd w:val="nil" w:color="auto" w:fill="auto"/>
                <w:lang w:val="es-ES"/>
              </w:rPr>
              <w:t>ó</w:t>
            </w:r>
            <w:r w:rsidRPr="0B784281" w:rsidR="0B784281">
              <w:rPr>
                <w:shd w:val="nil" w:color="auto" w:fill="auto"/>
                <w:lang w:val="es-ES"/>
              </w:rPr>
              <w:t>w).</w:t>
            </w:r>
          </w:p>
        </w:tc>
      </w:tr>
    </w:tbl>
    <w:p xmlns:wp14="http://schemas.microsoft.com/office/word/2010/wordml" w14:paraId="7CBEED82" wp14:textId="77777777">
      <w:pPr>
        <w:pStyle w:val="Zawartość tabeli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E36661F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8645DC7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35E58C4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704"/>
      </w:tblGrid>
      <w:tr xmlns:wp14="http://schemas.microsoft.com/office/word/2010/wordml" w:rsidTr="0B784281" w14:paraId="4408AC52" wp14:textId="77777777">
        <w:tblPrEx>
          <w:shd w:val="clear" w:color="auto" w:fill="cdd4e9"/>
        </w:tblPrEx>
        <w:trPr>
          <w:trHeight w:val="934" w:hRule="atLeast"/>
        </w:trPr>
        <w:tc>
          <w:tcPr>
            <w:tcW w:w="1941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Normal.0"/>
              <w:spacing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5D7DEE" wp14:textId="77777777">
            <w:pPr>
              <w:pStyle w:val="Body"/>
              <w:spacing w:after="160" w:line="259" w:lineRule="auto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Zaliczenie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z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ocen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. Kurs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rozpoczyna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si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w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formie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stacjonarnej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,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jednak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z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przyczyn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niezale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prowadz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cego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mo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przybra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hybrydow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/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zdaln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B784281" w:rsidR="0B784281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62EBF9A1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6C2CD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09E88E4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08C98E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0B784281" w14:paraId="159A33C0" wp14:textId="77777777">
      <w:pPr>
        <w:pStyle w:val="Normal.0"/>
        <w:rPr>
          <w:rFonts w:ascii="Arial" w:hAnsi="Arial" w:eastAsia="Arial" w:cs="Arial"/>
          <w:sz w:val="22"/>
          <w:szCs w:val="22"/>
          <w:lang w:val="es-ES"/>
        </w:rPr>
      </w:pPr>
      <w:r w:rsidRPr="0B784281" w:rsidR="0B784281">
        <w:rPr>
          <w:rFonts w:ascii="Arial" w:hAnsi="Arial"/>
          <w:sz w:val="22"/>
          <w:szCs w:val="22"/>
          <w:lang w:val="es-ES"/>
        </w:rPr>
        <w:t>Tre</w:t>
      </w:r>
      <w:r w:rsidRPr="0B784281" w:rsidR="0B784281">
        <w:rPr>
          <w:rFonts w:ascii="Arial" w:hAnsi="Arial"/>
          <w:sz w:val="22"/>
          <w:szCs w:val="22"/>
          <w:lang w:val="es-ES"/>
        </w:rPr>
        <w:t>ś</w:t>
      </w:r>
      <w:r w:rsidRPr="0B784281" w:rsidR="0B784281">
        <w:rPr>
          <w:rFonts w:ascii="Arial" w:hAnsi="Arial"/>
          <w:sz w:val="22"/>
          <w:szCs w:val="22"/>
          <w:lang w:val="es-ES"/>
        </w:rPr>
        <w:t>ci</w:t>
      </w:r>
      <w:r w:rsidRPr="0B784281" w:rsidR="0B784281">
        <w:rPr>
          <w:rFonts w:ascii="Arial" w:hAnsi="Arial"/>
          <w:sz w:val="22"/>
          <w:szCs w:val="22"/>
          <w:lang w:val="es-ES"/>
        </w:rPr>
        <w:t xml:space="preserve"> </w:t>
      </w:r>
      <w:r w:rsidRPr="0B784281" w:rsidR="0B784281">
        <w:rPr>
          <w:rFonts w:ascii="Arial" w:hAnsi="Arial"/>
          <w:sz w:val="22"/>
          <w:szCs w:val="22"/>
          <w:lang w:val="es-ES"/>
        </w:rPr>
        <w:t>merytoryczne</w:t>
      </w:r>
      <w:r w:rsidRPr="0B784281" w:rsidR="0B784281">
        <w:rPr>
          <w:rFonts w:ascii="Arial" w:hAnsi="Arial"/>
          <w:sz w:val="22"/>
          <w:szCs w:val="22"/>
          <w:lang w:val="es-ES"/>
        </w:rPr>
        <w:t xml:space="preserve"> (</w:t>
      </w:r>
      <w:r w:rsidRPr="0B784281" w:rsidR="0B784281">
        <w:rPr>
          <w:rFonts w:ascii="Arial" w:hAnsi="Arial"/>
          <w:sz w:val="22"/>
          <w:szCs w:val="22"/>
          <w:lang w:val="es-ES"/>
        </w:rPr>
        <w:t>wykaz</w:t>
      </w:r>
      <w:r w:rsidRPr="0B784281" w:rsidR="0B784281">
        <w:rPr>
          <w:rFonts w:ascii="Arial" w:hAnsi="Arial"/>
          <w:sz w:val="22"/>
          <w:szCs w:val="22"/>
          <w:lang w:val="es-ES"/>
        </w:rPr>
        <w:t xml:space="preserve"> </w:t>
      </w:r>
      <w:r w:rsidRPr="0B784281" w:rsidR="0B784281">
        <w:rPr>
          <w:rFonts w:ascii="Arial" w:hAnsi="Arial"/>
          <w:sz w:val="22"/>
          <w:szCs w:val="22"/>
          <w:lang w:val="es-ES"/>
        </w:rPr>
        <w:t>temat</w:t>
      </w:r>
      <w:r w:rsidRPr="0B784281" w:rsidR="0B784281">
        <w:rPr>
          <w:rFonts w:ascii="Arial" w:hAnsi="Arial"/>
          <w:sz w:val="22"/>
          <w:szCs w:val="22"/>
          <w:lang w:val="es-ES"/>
        </w:rPr>
        <w:t>ó</w:t>
      </w:r>
      <w:r w:rsidRPr="0B784281" w:rsidR="0B784281">
        <w:rPr>
          <w:rFonts w:ascii="Arial" w:hAnsi="Arial"/>
          <w:sz w:val="22"/>
          <w:szCs w:val="22"/>
          <w:lang w:val="es-ES"/>
        </w:rPr>
        <w:t>w)</w:t>
      </w:r>
    </w:p>
    <w:p xmlns:wp14="http://schemas.microsoft.com/office/word/2010/wordml" w14:paraId="779F8E7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32"/>
      </w:tblGrid>
      <w:tr xmlns:wp14="http://schemas.microsoft.com/office/word/2010/wordml" w:rsidTr="0B784281" w14:paraId="3776055F" wp14:textId="77777777">
        <w:tblPrEx>
          <w:shd w:val="clear" w:color="auto" w:fill="cdd4e9"/>
        </w:tblPrEx>
        <w:trPr>
          <w:trHeight w:val="5204" w:hRule="atLeast"/>
        </w:trPr>
        <w:tc>
          <w:tcPr>
            <w:tcW w:w="963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  <w:vAlign w:val="top"/>
          </w:tcPr>
          <w:p w:rsidP="0B784281" w14:paraId="19CE556D" wp14:textId="77777777">
            <w:pPr>
              <w:pStyle w:val="List Paragraph"/>
              <w:widowControl w:val="1"/>
              <w:spacing w:line="360" w:lineRule="auto"/>
              <w:rPr>
                <w:shd w:val="nil" w:color="auto" w:fill="auto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>Specyfika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t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umaczenia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ustnego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i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g</w:t>
            </w:r>
            <w:r w:rsidRPr="0B784281" w:rsidR="0B784281">
              <w:rPr>
                <w:shd w:val="nil" w:color="auto" w:fill="auto"/>
                <w:lang w:val="en-US"/>
              </w:rPr>
              <w:t>łó</w:t>
            </w:r>
            <w:r w:rsidRPr="0B784281" w:rsidR="0B784281">
              <w:rPr>
                <w:shd w:val="nil" w:color="auto" w:fill="auto"/>
                <w:lang w:val="en-US"/>
              </w:rPr>
              <w:t>wne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problemy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praktyczne</w:t>
            </w:r>
            <w:r w:rsidRPr="0B784281" w:rsidR="0B784281">
              <w:rPr>
                <w:shd w:val="nil" w:color="auto" w:fill="auto"/>
                <w:lang w:val="en-US"/>
              </w:rPr>
              <w:t xml:space="preserve"> w </w:t>
            </w:r>
            <w:r w:rsidRPr="0B784281" w:rsidR="0B784281">
              <w:rPr>
                <w:shd w:val="nil" w:color="auto" w:fill="auto"/>
                <w:lang w:val="en-US"/>
              </w:rPr>
              <w:t>pracy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t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umacza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konferencyjnego</w:t>
            </w:r>
            <w:r w:rsidRPr="0B784281" w:rsidR="0B784281">
              <w:rPr>
                <w:shd w:val="nil" w:color="auto" w:fill="auto"/>
                <w:lang w:val="en-US"/>
              </w:rPr>
              <w:t>.</w:t>
            </w:r>
          </w:p>
          <w:p w:rsidP="0B784281" w14:paraId="796F3287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>Kompetencje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t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 xml:space="preserve">umacza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 xml:space="preserve">konferencyjnego</w:t>
            </w:r>
            <w:r w:rsidRPr="0B784281" w:rsidR="0B784281">
              <w:rPr>
                <w:shd w:val="nil" w:color="auto" w:fill="auto"/>
                <w:lang w:val="en-US"/>
              </w:rPr>
              <w:t xml:space="preserve">. </w:t>
            </w:r>
          </w:p>
          <w:p w:rsidP="0B784281" w14:paraId="5D0A2D55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>Znaczenie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pami</w:t>
            </w:r>
            <w:r w:rsidRPr="0B784281" w:rsidR="0B784281">
              <w:rPr>
                <w:shd w:val="nil" w:color="auto" w:fill="auto"/>
                <w:lang w:val="en-US"/>
              </w:rPr>
              <w:t>ę</w:t>
            </w:r>
            <w:r w:rsidRPr="0B784281" w:rsidR="0B784281">
              <w:rPr>
                <w:shd w:val="nil" w:color="auto" w:fill="auto"/>
                <w:lang w:val="en-US"/>
              </w:rPr>
              <w:t>ci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kr</w:t>
            </w:r>
            <w:r w:rsidRPr="0B784281" w:rsidR="0B784281">
              <w:rPr>
                <w:shd w:val="nil" w:color="auto" w:fill="auto"/>
                <w:lang w:val="en-US"/>
              </w:rPr>
              <w:t>ó</w:t>
            </w:r>
            <w:r w:rsidRPr="0B784281" w:rsidR="0B784281">
              <w:rPr>
                <w:shd w:val="nil" w:color="auto" w:fill="auto"/>
                <w:lang w:val="en-US"/>
              </w:rPr>
              <w:t>tkoterminowej</w:t>
            </w:r>
            <w:r w:rsidRPr="0B784281" w:rsidR="0B784281">
              <w:rPr>
                <w:shd w:val="nil" w:color="auto" w:fill="auto"/>
                <w:lang w:val="en-US"/>
              </w:rPr>
              <w:t xml:space="preserve"> w </w:t>
            </w:r>
            <w:r w:rsidRPr="0B784281" w:rsidR="0B784281">
              <w:rPr>
                <w:shd w:val="nil" w:color="auto" w:fill="auto"/>
                <w:lang w:val="en-US"/>
              </w:rPr>
              <w:t>przek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adzie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konferencyjnym</w:t>
            </w:r>
            <w:r w:rsidRPr="0B784281" w:rsidR="0B784281">
              <w:rPr>
                <w:shd w:val="nil" w:color="auto" w:fill="auto"/>
                <w:lang w:val="en-US"/>
              </w:rPr>
              <w:t>.</w:t>
            </w:r>
          </w:p>
          <w:p w:rsidP="0B784281" w14:paraId="76900C61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>Znaczenie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wiedzy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og</w:t>
            </w:r>
            <w:r w:rsidRPr="0B784281" w:rsidR="0B784281">
              <w:rPr>
                <w:shd w:val="nil" w:color="auto" w:fill="auto"/>
                <w:lang w:val="en-US"/>
              </w:rPr>
              <w:t>ó</w:t>
            </w:r>
            <w:r w:rsidRPr="0B784281" w:rsidR="0B784281">
              <w:rPr>
                <w:shd w:val="nil" w:color="auto" w:fill="auto"/>
                <w:lang w:val="en-US"/>
              </w:rPr>
              <w:t>lnej</w:t>
            </w:r>
            <w:r w:rsidRPr="0B784281" w:rsidR="0B784281">
              <w:rPr>
                <w:shd w:val="nil" w:color="auto" w:fill="auto"/>
                <w:lang w:val="en-US"/>
              </w:rPr>
              <w:t xml:space="preserve"> w </w:t>
            </w:r>
            <w:r w:rsidRPr="0B784281" w:rsidR="0B784281">
              <w:rPr>
                <w:shd w:val="nil" w:color="auto" w:fill="auto"/>
                <w:lang w:val="en-US"/>
              </w:rPr>
              <w:t>przek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adzie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konferencyjnym</w:t>
            </w:r>
            <w:r w:rsidRPr="0B784281" w:rsidR="0B784281">
              <w:rPr>
                <w:shd w:val="nil" w:color="auto" w:fill="auto"/>
                <w:lang w:val="en-US"/>
              </w:rPr>
              <w:t>.</w:t>
            </w:r>
          </w:p>
          <w:p w:rsidP="0B784281" w14:paraId="14C74766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 xml:space="preserve">System </w:t>
            </w:r>
            <w:r w:rsidRPr="0B784281" w:rsidR="0B784281">
              <w:rPr>
                <w:shd w:val="nil" w:color="auto" w:fill="auto"/>
                <w:lang w:val="en-US"/>
              </w:rPr>
              <w:t>notowania</w:t>
            </w:r>
            <w:r w:rsidRPr="0B784281" w:rsidR="0B784281">
              <w:rPr>
                <w:shd w:val="nil" w:color="auto" w:fill="auto"/>
                <w:lang w:val="en-US"/>
              </w:rPr>
              <w:t xml:space="preserve"> w </w:t>
            </w:r>
            <w:r w:rsidRPr="0B784281" w:rsidR="0B784281">
              <w:rPr>
                <w:shd w:val="nil" w:color="auto" w:fill="auto"/>
                <w:lang w:val="en-US"/>
              </w:rPr>
              <w:t>przek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adzie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konsekutywnym</w:t>
            </w:r>
            <w:r w:rsidRPr="0B784281" w:rsidR="0B784281">
              <w:rPr>
                <w:shd w:val="nil" w:color="auto" w:fill="auto"/>
                <w:lang w:val="en-US"/>
              </w:rPr>
              <w:t>.</w:t>
            </w:r>
          </w:p>
          <w:p w:rsidP="0B784281" w14:paraId="3482523F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>Etyczne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i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formalne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aspekty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przek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adu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ustnego</w:t>
            </w:r>
            <w:r w:rsidRPr="0B784281" w:rsidR="0B784281">
              <w:rPr>
                <w:shd w:val="nil" w:color="auto" w:fill="auto"/>
                <w:lang w:val="en-US"/>
              </w:rPr>
              <w:t>.</w:t>
            </w:r>
          </w:p>
          <w:p w:rsidP="0B784281" w14:paraId="71381989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  <w:lang w:val="es-ES"/>
              </w:rPr>
            </w:pPr>
            <w:r w:rsidRPr="0B784281" w:rsidR="0B784281">
              <w:rPr>
                <w:shd w:val="nil" w:color="auto" w:fill="auto"/>
                <w:lang w:val="es-ES"/>
              </w:rPr>
              <w:t xml:space="preserve">Organizacja </w:t>
            </w:r>
            <w:r w:rsidRPr="0B784281" w:rsidR="0B784281">
              <w:rPr>
                <w:shd w:val="nil" w:color="auto" w:fill="auto"/>
                <w:lang w:val="es-ES"/>
              </w:rPr>
              <w:t>konferencji</w:t>
            </w:r>
            <w:r w:rsidRPr="0B784281" w:rsidR="0B784281">
              <w:rPr>
                <w:shd w:val="nil" w:color="auto" w:fill="auto"/>
                <w:lang w:val="es-ES"/>
              </w:rPr>
              <w:t xml:space="preserve"> od </w:t>
            </w:r>
            <w:r w:rsidRPr="0B784281" w:rsidR="0B784281">
              <w:rPr>
                <w:shd w:val="nil" w:color="auto" w:fill="auto"/>
                <w:lang w:val="es-ES"/>
              </w:rPr>
              <w:t>strony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t</w:t>
            </w:r>
            <w:r w:rsidRPr="0B784281" w:rsidR="0B784281">
              <w:rPr>
                <w:shd w:val="nil" w:color="auto" w:fill="auto"/>
                <w:lang w:val="es-ES"/>
              </w:rPr>
              <w:t>ł</w:t>
            </w:r>
            <w:r w:rsidRPr="0B784281" w:rsidR="0B784281">
              <w:rPr>
                <w:shd w:val="nil" w:color="auto" w:fill="auto"/>
                <w:lang w:val="es-ES"/>
              </w:rPr>
              <w:t>umacza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i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organizator</w:t>
            </w:r>
            <w:r w:rsidRPr="0B784281" w:rsidR="0B784281">
              <w:rPr>
                <w:shd w:val="nil" w:color="auto" w:fill="auto"/>
                <w:lang w:val="es-ES"/>
              </w:rPr>
              <w:t>ó</w:t>
            </w:r>
            <w:r w:rsidRPr="0B784281" w:rsidR="0B784281">
              <w:rPr>
                <w:shd w:val="nil" w:color="auto" w:fill="auto"/>
                <w:lang w:val="es-ES"/>
              </w:rPr>
              <w:t>w.</w:t>
            </w:r>
          </w:p>
          <w:p w:rsidP="0B784281" w14:paraId="042A0E5E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>Sposoby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rozwi</w:t>
            </w:r>
            <w:r w:rsidRPr="0B784281" w:rsidR="0B784281">
              <w:rPr>
                <w:shd w:val="nil" w:color="auto" w:fill="auto"/>
                <w:lang w:val="en-US"/>
              </w:rPr>
              <w:t>ą</w:t>
            </w:r>
            <w:r w:rsidRPr="0B784281" w:rsidR="0B784281">
              <w:rPr>
                <w:shd w:val="nil" w:color="auto" w:fill="auto"/>
                <w:lang w:val="en-US"/>
              </w:rPr>
              <w:t>zywania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sytuacji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kryzysowych</w:t>
            </w:r>
            <w:r w:rsidRPr="0B784281" w:rsidR="0B784281">
              <w:rPr>
                <w:shd w:val="nil" w:color="auto" w:fill="auto"/>
                <w:lang w:val="en-US"/>
              </w:rPr>
              <w:t>.</w:t>
            </w:r>
          </w:p>
          <w:p w:rsidP="0B784281" w14:paraId="12BB3BED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>T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umaczenia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wybranych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tekst</w:t>
            </w:r>
            <w:r w:rsidRPr="0B784281" w:rsidR="0B784281">
              <w:rPr>
                <w:shd w:val="nil" w:color="auto" w:fill="auto"/>
                <w:lang w:val="en-US"/>
              </w:rPr>
              <w:t>ó</w:t>
            </w:r>
            <w:r w:rsidRPr="0B784281" w:rsidR="0B784281">
              <w:rPr>
                <w:shd w:val="nil" w:color="auto" w:fill="auto"/>
                <w:lang w:val="en-US"/>
              </w:rPr>
              <w:t xml:space="preserve">w z </w:t>
            </w:r>
            <w:r w:rsidRPr="0B784281" w:rsidR="0B784281">
              <w:rPr>
                <w:shd w:val="nil" w:color="auto" w:fill="auto"/>
                <w:lang w:val="en-US"/>
              </w:rPr>
              <w:t>dziedziny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og</w:t>
            </w:r>
            <w:r w:rsidRPr="0B784281" w:rsidR="0B784281">
              <w:rPr>
                <w:shd w:val="nil" w:color="auto" w:fill="auto"/>
                <w:lang w:val="en-US"/>
              </w:rPr>
              <w:t>ó</w:t>
            </w:r>
            <w:r w:rsidRPr="0B784281" w:rsidR="0B784281">
              <w:rPr>
                <w:shd w:val="nil" w:color="auto" w:fill="auto"/>
                <w:lang w:val="en-US"/>
              </w:rPr>
              <w:t>lnej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oraz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wybranych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dziedzin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specjalistycznych</w:t>
            </w:r>
            <w:r w:rsidRPr="0B784281" w:rsidR="0B784281">
              <w:rPr>
                <w:shd w:val="nil" w:color="auto" w:fill="auto"/>
                <w:lang w:val="en-US"/>
              </w:rPr>
              <w:t xml:space="preserve"> (m.in. </w:t>
            </w:r>
            <w:r w:rsidRPr="0B784281" w:rsidR="0B784281">
              <w:rPr>
                <w:shd w:val="nil" w:color="auto" w:fill="auto"/>
                <w:lang w:val="en-US"/>
              </w:rPr>
              <w:t>ekonomia</w:t>
            </w:r>
            <w:r w:rsidRPr="0B784281" w:rsidR="0B784281">
              <w:rPr>
                <w:shd w:val="nil" w:color="auto" w:fill="auto"/>
                <w:lang w:val="en-US"/>
              </w:rPr>
              <w:t xml:space="preserve">, </w:t>
            </w:r>
            <w:r w:rsidRPr="0B784281" w:rsidR="0B784281">
              <w:rPr>
                <w:shd w:val="nil" w:color="auto" w:fill="auto"/>
                <w:lang w:val="en-US"/>
              </w:rPr>
              <w:t>prawo</w:t>
            </w:r>
            <w:r w:rsidRPr="0B784281" w:rsidR="0B784281">
              <w:rPr>
                <w:shd w:val="nil" w:color="auto" w:fill="auto"/>
                <w:lang w:val="en-US"/>
              </w:rPr>
              <w:t xml:space="preserve">, </w:t>
            </w:r>
            <w:r w:rsidRPr="0B784281" w:rsidR="0B784281">
              <w:rPr>
                <w:shd w:val="nil" w:color="auto" w:fill="auto"/>
                <w:lang w:val="en-US"/>
              </w:rPr>
              <w:t>medycyna</w:t>
            </w:r>
            <w:r w:rsidRPr="0B784281" w:rsidR="0B784281">
              <w:rPr>
                <w:shd w:val="nil" w:color="auto" w:fill="auto"/>
                <w:lang w:val="en-US"/>
              </w:rPr>
              <w:t xml:space="preserve">, </w:t>
            </w:r>
            <w:r w:rsidRPr="0B784281" w:rsidR="0B784281">
              <w:rPr>
                <w:shd w:val="nil" w:color="auto" w:fill="auto"/>
                <w:lang w:val="en-US"/>
              </w:rPr>
              <w:t>polityka</w:t>
            </w:r>
            <w:r w:rsidRPr="0B784281" w:rsidR="0B784281">
              <w:rPr>
                <w:shd w:val="nil" w:color="auto" w:fill="auto"/>
                <w:lang w:val="en-US"/>
              </w:rPr>
              <w:t>).</w:t>
            </w:r>
          </w:p>
        </w:tc>
      </w:tr>
    </w:tbl>
    <w:p xmlns:wp14="http://schemas.microsoft.com/office/word/2010/wordml" w14:paraId="7818863E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4F69B9A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F07D11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1508A3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3D6B1D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0B784281" w14:paraId="349747DD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0B784281" w:rsidR="0B784281">
        <w:rPr>
          <w:rFonts w:ascii="Arial" w:hAnsi="Arial"/>
          <w:sz w:val="22"/>
          <w:szCs w:val="22"/>
          <w:lang w:val="en-US"/>
        </w:rPr>
        <w:t xml:space="preserve">Wykaz </w:t>
      </w:r>
      <w:r w:rsidRPr="0B784281" w:rsidR="0B784281">
        <w:rPr>
          <w:rFonts w:ascii="Arial" w:hAnsi="Arial"/>
          <w:sz w:val="22"/>
          <w:szCs w:val="22"/>
          <w:lang w:val="en-US"/>
        </w:rPr>
        <w:t>literatury</w:t>
      </w:r>
      <w:r w:rsidRPr="0B784281" w:rsidR="0B784281">
        <w:rPr>
          <w:rFonts w:ascii="Arial" w:hAnsi="Arial"/>
          <w:sz w:val="22"/>
          <w:szCs w:val="22"/>
          <w:lang w:val="en-US"/>
        </w:rPr>
        <w:t xml:space="preserve"> </w:t>
      </w:r>
      <w:r w:rsidRPr="0B784281" w:rsidR="0B784281">
        <w:rPr>
          <w:rFonts w:ascii="Arial" w:hAnsi="Arial"/>
          <w:sz w:val="22"/>
          <w:szCs w:val="22"/>
          <w:lang w:val="en-US"/>
        </w:rPr>
        <w:t>podstawowej</w:t>
      </w:r>
    </w:p>
    <w:p xmlns:wp14="http://schemas.microsoft.com/office/word/2010/wordml" w14:paraId="17DBC15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32"/>
      </w:tblGrid>
      <w:tr xmlns:wp14="http://schemas.microsoft.com/office/word/2010/wordml" w:rsidTr="0B784281" w14:paraId="50D928A0" wp14:textId="77777777">
        <w:tblPrEx>
          <w:shd w:val="clear" w:color="auto" w:fill="cdd4e9"/>
        </w:tblPrEx>
        <w:trPr>
          <w:trHeight w:val="1200" w:hRule="atLeast"/>
        </w:trPr>
        <w:tc>
          <w:tcPr>
            <w:tcW w:w="963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61F7A5" wp14:textId="77777777">
            <w:pPr>
              <w:pStyle w:val="Normal.0"/>
              <w:spacing w:line="360" w:lineRule="auto"/>
              <w:jc w:val="both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Roderick, J. (2002) Conference Interpreting Explained, St Jerome, Manchester  </w:t>
            </w:r>
          </w:p>
          <w:p w:rsidP="0B784281" w14:paraId="1FF12ED4" wp14:textId="77777777">
            <w:pPr>
              <w:pStyle w:val="Normal.0"/>
              <w:bidi w:val="0"/>
              <w:spacing w:line="360" w:lineRule="auto"/>
              <w:ind w:left="0" w:right="0" w:firstLine="0"/>
              <w:jc w:val="both"/>
              <w:rPr>
                <w:shd w:val="nil" w:color="auto" w:fill="auto"/>
                <w:rtl w:val="0"/>
                <w:lang w:val="es-ES"/>
              </w:rPr>
            </w:pPr>
            <w:r w:rsidRPr="0B784281" w:rsidR="0B784281">
              <w:rPr>
                <w:shd w:val="nil" w:color="auto" w:fill="auto"/>
                <w:lang w:val="es-ES"/>
              </w:rPr>
              <w:t xml:space="preserve">Gillies, A. (2001) </w:t>
            </w:r>
            <w:r w:rsidRPr="0B784281" w:rsidR="0B784281">
              <w:rPr>
                <w:shd w:val="nil" w:color="auto" w:fill="auto"/>
                <w:lang w:val="es-ES"/>
              </w:rPr>
              <w:t>T</w:t>
            </w:r>
            <w:r w:rsidRPr="0B784281" w:rsidR="0B784281">
              <w:rPr>
                <w:shd w:val="nil" w:color="auto" w:fill="auto"/>
                <w:lang w:val="es-ES"/>
              </w:rPr>
              <w:t>ł</w:t>
            </w:r>
            <w:r w:rsidRPr="0B784281" w:rsidR="0B784281">
              <w:rPr>
                <w:shd w:val="nil" w:color="auto" w:fill="auto"/>
                <w:lang w:val="es-ES"/>
              </w:rPr>
              <w:t>umaczenie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ustne</w:t>
            </w:r>
            <w:r w:rsidRPr="0B784281" w:rsidR="0B784281">
              <w:rPr>
                <w:shd w:val="nil" w:color="auto" w:fill="auto"/>
                <w:lang w:val="es-ES"/>
              </w:rPr>
              <w:t xml:space="preserve">. </w:t>
            </w:r>
            <w:r w:rsidRPr="0B784281" w:rsidR="0B784281">
              <w:rPr>
                <w:shd w:val="nil" w:color="auto" w:fill="auto"/>
                <w:lang w:val="es-ES"/>
              </w:rPr>
              <w:t>Poradnik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dla</w:t>
            </w:r>
            <w:r w:rsidRPr="0B784281" w:rsidR="0B784281">
              <w:rPr>
                <w:shd w:val="nil" w:color="auto" w:fill="auto"/>
                <w:lang w:val="es-ES"/>
              </w:rPr>
              <w:t xml:space="preserve"> student</w:t>
            </w:r>
            <w:r w:rsidRPr="0B784281" w:rsidR="0B784281">
              <w:rPr>
                <w:shd w:val="nil" w:color="auto" w:fill="auto"/>
                <w:lang w:val="es-ES"/>
              </w:rPr>
              <w:t>ó</w:t>
            </w:r>
            <w:r w:rsidRPr="0B784281" w:rsidR="0B784281">
              <w:rPr>
                <w:shd w:val="nil" w:color="auto" w:fill="auto"/>
                <w:lang w:val="es-ES"/>
              </w:rPr>
              <w:t>w, Tertium, Krak</w:t>
            </w:r>
            <w:r w:rsidRPr="0B784281" w:rsidR="0B784281">
              <w:rPr>
                <w:shd w:val="nil" w:color="auto" w:fill="auto"/>
                <w:lang w:val="es-ES"/>
              </w:rPr>
              <w:t>ó</w:t>
            </w:r>
            <w:r w:rsidRPr="0B784281" w:rsidR="0B784281">
              <w:rPr>
                <w:shd w:val="nil" w:color="auto" w:fill="auto"/>
                <w:lang w:val="es-ES"/>
              </w:rPr>
              <w:t xml:space="preserve">w </w:t>
            </w:r>
          </w:p>
          <w:p w:rsidP="0B784281" w14:paraId="00049350" wp14:textId="77777777">
            <w:pPr>
              <w:pStyle w:val="Normal.0"/>
              <w:bidi w:val="0"/>
              <w:spacing w:line="360" w:lineRule="auto"/>
              <w:ind w:left="0" w:right="0" w:firstLine="0"/>
              <w:jc w:val="both"/>
              <w:rPr>
                <w:rtl w:val="0"/>
                <w:lang w:val="es-ES"/>
              </w:rPr>
            </w:pPr>
            <w:r w:rsidRPr="0B784281" w:rsidR="0B784281">
              <w:rPr>
                <w:shd w:val="nil" w:color="auto" w:fill="auto"/>
                <w:lang w:val="es-ES"/>
              </w:rPr>
              <w:t xml:space="preserve">Gillies, A. (2007) Sztuka </w:t>
            </w:r>
            <w:r w:rsidRPr="0B784281" w:rsidR="0B784281">
              <w:rPr>
                <w:shd w:val="nil" w:color="auto" w:fill="auto"/>
                <w:lang w:val="es-ES"/>
              </w:rPr>
              <w:t>notowania</w:t>
            </w:r>
            <w:r w:rsidRPr="0B784281" w:rsidR="0B784281">
              <w:rPr>
                <w:shd w:val="nil" w:color="auto" w:fill="auto"/>
                <w:lang w:val="es-ES"/>
              </w:rPr>
              <w:t xml:space="preserve">. </w:t>
            </w:r>
            <w:r w:rsidRPr="0B784281" w:rsidR="0B784281">
              <w:rPr>
                <w:shd w:val="nil" w:color="auto" w:fill="auto"/>
                <w:lang w:val="es-ES"/>
              </w:rPr>
              <w:t>Poradnik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dla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t</w:t>
            </w:r>
            <w:r w:rsidRPr="0B784281" w:rsidR="0B784281">
              <w:rPr>
                <w:shd w:val="nil" w:color="auto" w:fill="auto"/>
                <w:lang w:val="es-ES"/>
              </w:rPr>
              <w:t>ł</w:t>
            </w:r>
            <w:r w:rsidRPr="0B784281" w:rsidR="0B784281">
              <w:rPr>
                <w:shd w:val="nil" w:color="auto" w:fill="auto"/>
                <w:lang w:val="es-ES"/>
              </w:rPr>
              <w:t>umaczy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konferencyjnych</w:t>
            </w:r>
            <w:r w:rsidRPr="0B784281" w:rsidR="0B784281">
              <w:rPr>
                <w:shd w:val="nil" w:color="auto" w:fill="auto"/>
                <w:lang w:val="es-ES"/>
              </w:rPr>
              <w:t>, Tertium, Krak</w:t>
            </w:r>
            <w:r w:rsidRPr="0B784281" w:rsidR="0B784281">
              <w:rPr>
                <w:shd w:val="nil" w:color="auto" w:fill="auto"/>
                <w:lang w:val="es-ES"/>
              </w:rPr>
              <w:t>ó</w:t>
            </w:r>
            <w:r w:rsidRPr="0B784281" w:rsidR="0B784281">
              <w:rPr>
                <w:shd w:val="nil" w:color="auto" w:fill="auto"/>
                <w:lang w:val="es-ES"/>
              </w:rPr>
              <w:t xml:space="preserve">w  </w:t>
            </w:r>
          </w:p>
        </w:tc>
      </w:tr>
    </w:tbl>
    <w:p xmlns:wp14="http://schemas.microsoft.com/office/word/2010/wordml" w14:paraId="6F8BD81B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613E9C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037B8A3" wp14:textId="77777777">
      <w:pPr>
        <w:pStyle w:val="Normal.0"/>
        <w:rPr>
          <w:rFonts w:ascii="Arial" w:hAnsi="Arial" w:eastAsia="Arial" w:cs="Arial"/>
        </w:rPr>
      </w:pPr>
    </w:p>
    <w:p xmlns:wp14="http://schemas.microsoft.com/office/word/2010/wordml" w:rsidP="0B784281" w14:paraId="59EC7B3D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0B784281" w:rsidR="0B784281">
        <w:rPr>
          <w:rFonts w:ascii="Arial" w:hAnsi="Arial"/>
          <w:sz w:val="22"/>
          <w:szCs w:val="22"/>
          <w:lang w:val="en-US"/>
        </w:rPr>
        <w:t xml:space="preserve">Wykaz </w:t>
      </w:r>
      <w:r w:rsidRPr="0B784281" w:rsidR="0B784281">
        <w:rPr>
          <w:rFonts w:ascii="Arial" w:hAnsi="Arial"/>
          <w:sz w:val="22"/>
          <w:szCs w:val="22"/>
          <w:lang w:val="en-US"/>
        </w:rPr>
        <w:t>literatury</w:t>
      </w:r>
      <w:r w:rsidRPr="0B784281" w:rsidR="0B784281">
        <w:rPr>
          <w:rFonts w:ascii="Arial" w:hAnsi="Arial"/>
          <w:sz w:val="22"/>
          <w:szCs w:val="22"/>
          <w:lang w:val="en-US"/>
        </w:rPr>
        <w:t xml:space="preserve"> </w:t>
      </w:r>
      <w:r w:rsidRPr="0B784281" w:rsidR="0B784281">
        <w:rPr>
          <w:rFonts w:ascii="Arial" w:hAnsi="Arial"/>
          <w:sz w:val="22"/>
          <w:szCs w:val="22"/>
          <w:lang w:val="en-US"/>
        </w:rPr>
        <w:t>uzupe</w:t>
      </w:r>
      <w:r w:rsidRPr="0B784281" w:rsidR="0B784281">
        <w:rPr>
          <w:rFonts w:ascii="Arial" w:hAnsi="Arial"/>
          <w:sz w:val="22"/>
          <w:szCs w:val="22"/>
          <w:lang w:val="en-US"/>
        </w:rPr>
        <w:t>ł</w:t>
      </w:r>
      <w:r w:rsidRPr="0B784281" w:rsidR="0B784281">
        <w:rPr>
          <w:rFonts w:ascii="Arial" w:hAnsi="Arial"/>
          <w:sz w:val="22"/>
          <w:szCs w:val="22"/>
          <w:lang w:val="en-US"/>
        </w:rPr>
        <w:t>niaj</w:t>
      </w:r>
      <w:r w:rsidRPr="0B784281" w:rsidR="0B784281">
        <w:rPr>
          <w:rFonts w:ascii="Arial" w:hAnsi="Arial"/>
          <w:sz w:val="22"/>
          <w:szCs w:val="22"/>
          <w:lang w:val="en-US"/>
        </w:rPr>
        <w:t>ą</w:t>
      </w:r>
      <w:r w:rsidRPr="0B784281" w:rsidR="0B784281">
        <w:rPr>
          <w:rFonts w:ascii="Arial" w:hAnsi="Arial"/>
          <w:sz w:val="22"/>
          <w:szCs w:val="22"/>
          <w:lang w:val="en-US"/>
        </w:rPr>
        <w:t>cej</w:t>
      </w:r>
    </w:p>
    <w:p xmlns:wp14="http://schemas.microsoft.com/office/word/2010/wordml" w14:paraId="687C6DE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32"/>
      </w:tblGrid>
      <w:tr xmlns:wp14="http://schemas.microsoft.com/office/word/2010/wordml" w:rsidTr="0B784281" w14:paraId="4FC5FEDE" wp14:textId="77777777">
        <w:tblPrEx>
          <w:shd w:val="clear" w:color="auto" w:fill="cdd4e9"/>
        </w:tblPrEx>
        <w:trPr>
          <w:trHeight w:val="972" w:hRule="atLeast"/>
        </w:trPr>
        <w:tc>
          <w:tcPr>
            <w:tcW w:w="963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1D080A0" wp14:textId="77777777">
            <w:pPr>
              <w:pStyle w:val="Normal.0"/>
              <w:spacing w:after="160" w:line="259" w:lineRule="auto"/>
              <w:jc w:val="both"/>
              <w:rPr>
                <w:shd w:val="nil" w:color="auto" w:fill="auto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 xml:space="preserve">Rozan, J.-F. (2004) </w:t>
            </w:r>
            <w:r>
              <w:rPr>
                <w:rFonts w:ascii="Arial" w:hAnsi="Arial"/>
                <w:i w:val="1"/>
                <w:iCs w:val="1"/>
                <w:sz w:val="22"/>
                <w:szCs w:val="22"/>
                <w:shd w:val="nil" w:color="auto" w:fill="auto"/>
                <w:rtl w:val="0"/>
              </w:rPr>
              <w:t>Notatki w t</w:t>
            </w:r>
            <w:r>
              <w:rPr>
                <w:rFonts w:hint="default" w:ascii="Arial" w:hAnsi="Arial"/>
                <w:i w:val="1"/>
                <w:iCs w:val="1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2"/>
                <w:szCs w:val="22"/>
                <w:shd w:val="nil" w:color="auto" w:fill="auto"/>
                <w:rtl w:val="0"/>
              </w:rPr>
              <w:t>umaczeniu konsekutywnym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, Tertium, Krak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w</w:t>
            </w:r>
            <w:r>
              <w:rPr>
                <w:shd w:val="nil" w:color="auto" w:fill="auto"/>
                <w:rtl w:val="0"/>
                <w:lang w:val="en-US"/>
              </w:rPr>
              <w:t xml:space="preserve"> </w:t>
            </w:r>
          </w:p>
          <w:p w:rsidP="0B784281" w14:paraId="6D46B510" wp14:textId="77777777">
            <w:pPr>
              <w:pStyle w:val="Normal.0"/>
              <w:bidi w:val="0"/>
              <w:spacing w:after="160" w:line="259" w:lineRule="auto"/>
              <w:ind w:left="0" w:right="0" w:firstLine="0"/>
              <w:jc w:val="both"/>
              <w:rPr>
                <w:rtl w:val="0"/>
                <w:lang w:val="en-US"/>
              </w:rPr>
            </w:pPr>
            <w:r w:rsidR="0B784281">
              <w:rPr>
                <w:shd w:val="nil" w:color="auto" w:fill="auto"/>
                <w:lang w:val="en-US"/>
              </w:rPr>
              <w:t>Materia</w:t>
            </w:r>
            <w:r w:rsidR="0B784281">
              <w:rPr>
                <w:shd w:val="nil" w:color="auto" w:fill="auto"/>
                <w:lang w:val="en-US"/>
              </w:rPr>
              <w:t>ł</w:t>
            </w:r>
            <w:r w:rsidR="0B784281">
              <w:rPr>
                <w:shd w:val="nil" w:color="auto" w:fill="auto"/>
                <w:lang w:val="en-US"/>
              </w:rPr>
              <w:t>y w</w:t>
            </w:r>
            <w:r w:rsidR="0B784281">
              <w:rPr>
                <w:shd w:val="nil" w:color="auto" w:fill="auto"/>
                <w:lang w:val="en-US"/>
              </w:rPr>
              <w:t>ł</w:t>
            </w:r>
            <w:r w:rsidR="0B784281">
              <w:rPr>
                <w:shd w:val="nil" w:color="auto" w:fill="auto"/>
                <w:lang w:val="en-US"/>
              </w:rPr>
              <w:t>asne prowadz</w:t>
            </w:r>
            <w:r w:rsidR="0B784281">
              <w:rPr>
                <w:shd w:val="nil" w:color="auto" w:fill="auto"/>
                <w:lang w:val="en-US"/>
              </w:rPr>
              <w:t>ą</w:t>
            </w:r>
            <w:r w:rsidR="0B784281">
              <w:rPr>
                <w:shd w:val="nil" w:color="auto" w:fill="auto"/>
                <w:lang w:val="en-US"/>
              </w:rPr>
              <w:t>cego.</w:t>
            </w:r>
          </w:p>
        </w:tc>
      </w:tr>
    </w:tbl>
    <w:p xmlns:wp14="http://schemas.microsoft.com/office/word/2010/wordml" w14:paraId="5B2F9378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8E6DD4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D3BEE8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B88899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9E2BB2B" wp14:textId="77777777">
      <w:pPr>
        <w:pStyle w:val="Balloon Text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CFC7CA" wp14:textId="77777777">
      <w:pPr>
        <w:pStyle w:val="Balloon Text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de-DE"/>
        </w:rPr>
        <w:t>Bilans godzinowy zgodny z CNPS (Ca</w:t>
      </w:r>
      <w:r>
        <w:rPr>
          <w:rFonts w:hint="default" w:ascii="Arial" w:hAnsi="Arial"/>
          <w:sz w:val="22"/>
          <w:szCs w:val="22"/>
          <w:rtl w:val="0"/>
          <w:lang w:val="de-DE"/>
        </w:rPr>
        <w:t>ł</w:t>
      </w:r>
      <w:r>
        <w:rPr>
          <w:rFonts w:ascii="Arial" w:hAnsi="Arial"/>
          <w:sz w:val="22"/>
          <w:szCs w:val="22"/>
          <w:rtl w:val="0"/>
          <w:lang w:val="de-DE"/>
        </w:rPr>
        <w:t>kowity Nak</w:t>
      </w:r>
      <w:r>
        <w:rPr>
          <w:rFonts w:hint="default" w:ascii="Arial" w:hAnsi="Arial"/>
          <w:sz w:val="22"/>
          <w:szCs w:val="22"/>
          <w:rtl w:val="0"/>
          <w:lang w:val="de-DE"/>
        </w:rPr>
        <w:t>ł</w:t>
      </w:r>
      <w:r>
        <w:rPr>
          <w:rFonts w:ascii="Arial" w:hAnsi="Arial"/>
          <w:sz w:val="22"/>
          <w:szCs w:val="22"/>
          <w:rtl w:val="0"/>
          <w:lang w:val="de-DE"/>
        </w:rPr>
        <w:t>ad Pracy Studenta)</w:t>
      </w:r>
    </w:p>
    <w:p xmlns:wp14="http://schemas.microsoft.com/office/word/2010/wordml" w14:paraId="57C0D79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59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766"/>
        <w:gridCol w:w="5750"/>
        <w:gridCol w:w="1076"/>
      </w:tblGrid>
      <w:tr xmlns:wp14="http://schemas.microsoft.com/office/word/2010/wordml" w:rsidTr="229084EA" w14:paraId="67E8A724" wp14:textId="77777777">
        <w:tblPrEx>
          <w:shd w:val="clear" w:color="auto" w:fill="cdd4e9"/>
        </w:tblPrEx>
        <w:trPr>
          <w:trHeight w:val="300" w:hRule="atLeast"/>
        </w:trPr>
        <w:tc>
          <w:tcPr>
            <w:tcW w:w="2766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Normal.0"/>
              <w:widowControl w:val="1"/>
              <w:spacing w:line="276" w:lineRule="auto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 w kontakcie z prowadz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42F6F" wp14:textId="77777777"/>
        </w:tc>
      </w:tr>
      <w:tr xmlns:wp14="http://schemas.microsoft.com/office/word/2010/wordml" w:rsidTr="229084EA" w14:paraId="6A290288" wp14:textId="77777777">
        <w:tblPrEx>
          <w:shd w:val="clear" w:color="auto" w:fill="cdd4e9"/>
        </w:tblPrEx>
        <w:trPr>
          <w:trHeight w:val="233" w:hRule="atLeast"/>
        </w:trPr>
        <w:tc>
          <w:tcPr>
            <w:tcW w:w="2766" w:type="dxa"/>
            <w:vMerge/>
            <w:tcBorders/>
            <w:tcMar/>
          </w:tcPr>
          <w:p w14:paraId="4475AD14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229084EA" w14:paraId="6D29A719" wp14:textId="0CDDDD38">
            <w:pPr>
              <w:pStyle w:val="Normal.0"/>
              <w:widowControl w:val="1"/>
              <w:spacing w:line="276" w:lineRule="auto"/>
              <w:ind w:left="360" w:firstLine="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0B784281" w:rsidR="6EF57E5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La</w:t>
            </w:r>
            <w:r w:rsidRPr="0B784281" w:rsidR="6EF57E5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boratorium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229084EA" w14:paraId="64711803" wp14:textId="77777777">
        <w:tblPrEx>
          <w:shd w:val="clear" w:color="auto" w:fill="cdd4e9"/>
        </w:tblPrEx>
        <w:trPr>
          <w:trHeight w:val="530" w:hRule="atLeast"/>
        </w:trPr>
        <w:tc>
          <w:tcPr>
            <w:tcW w:w="2766" w:type="dxa"/>
            <w:vMerge/>
            <w:tcBorders/>
            <w:tcMar/>
          </w:tcPr>
          <w:p w14:paraId="120C4E94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Normal.0"/>
              <w:spacing w:line="276" w:lineRule="auto"/>
              <w:ind w:left="360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Pozosta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godziny kontaktu studenta z prowadz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229084EA" w14:paraId="7905F624" wp14:textId="77777777">
        <w:tblPrEx>
          <w:shd w:val="clear" w:color="auto" w:fill="cdd4e9"/>
        </w:tblPrEx>
        <w:trPr>
          <w:trHeight w:val="233" w:hRule="atLeast"/>
        </w:trPr>
        <w:tc>
          <w:tcPr>
            <w:tcW w:w="2766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Normal.0"/>
              <w:widowControl w:val="1"/>
              <w:spacing w:line="276" w:lineRule="auto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 pracy studenta bez kontaktu z prowadz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Lektura w ramach przygotowania do zaj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229084EA" w14:paraId="561B59D1" wp14:textId="77777777">
        <w:tblPrEx>
          <w:shd w:val="clear" w:color="auto" w:fill="cdd4e9"/>
        </w:tblPrEx>
        <w:trPr>
          <w:trHeight w:val="570" w:hRule="atLeast"/>
        </w:trPr>
        <w:tc>
          <w:tcPr>
            <w:tcW w:w="2766" w:type="dxa"/>
            <w:vMerge/>
            <w:tcBorders/>
            <w:tcMar/>
          </w:tcPr>
          <w:p w14:paraId="42AFC42D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2D7D7C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CA723" wp14:textId="77777777"/>
        </w:tc>
      </w:tr>
      <w:tr xmlns:wp14="http://schemas.microsoft.com/office/word/2010/wordml" w:rsidTr="229084EA" w14:paraId="55DF11DC" wp14:textId="77777777">
        <w:tblPrEx>
          <w:shd w:val="clear" w:color="auto" w:fill="cdd4e9"/>
        </w:tblPrEx>
        <w:trPr>
          <w:trHeight w:val="591" w:hRule="atLeast"/>
        </w:trPr>
        <w:tc>
          <w:tcPr>
            <w:tcW w:w="2766" w:type="dxa"/>
            <w:vMerge/>
            <w:tcBorders/>
            <w:tcMar/>
          </w:tcPr>
          <w:p w14:paraId="75FBE423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229084EA" w14:paraId="4FA96B72" wp14:textId="77777777">
        <w:tblPrEx>
          <w:shd w:val="clear" w:color="auto" w:fill="cdd4e9"/>
        </w:tblPrEx>
        <w:trPr>
          <w:trHeight w:val="233" w:hRule="atLeast"/>
        </w:trPr>
        <w:tc>
          <w:tcPr>
            <w:tcW w:w="2766" w:type="dxa"/>
            <w:vMerge/>
            <w:tcBorders/>
            <w:tcMar/>
          </w:tcPr>
          <w:p w14:paraId="2D3F0BEC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74D66D9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2A4FFC0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229084EA" w14:paraId="60A185A1" wp14:textId="77777777">
        <w:tblPrEx>
          <w:shd w:val="clear" w:color="auto" w:fill="cdd4e9"/>
        </w:tblPrEx>
        <w:trPr>
          <w:trHeight w:val="233" w:hRule="atLeast"/>
        </w:trPr>
        <w:tc>
          <w:tcPr>
            <w:tcW w:w="8516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Og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AA05B6E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90</w:t>
            </w:r>
          </w:p>
        </w:tc>
      </w:tr>
      <w:tr xmlns:wp14="http://schemas.microsoft.com/office/word/2010/wordml" w:rsidTr="229084EA" w14:paraId="51F8EEA8" wp14:textId="77777777">
        <w:tblPrEx>
          <w:shd w:val="clear" w:color="auto" w:fill="cdd4e9"/>
        </w:tblPrEx>
        <w:trPr>
          <w:trHeight w:val="252" w:hRule="atLeast"/>
        </w:trPr>
        <w:tc>
          <w:tcPr>
            <w:tcW w:w="8516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punkt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ECTS w zale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przyj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75CF4315" wp14:textId="77777777">
      <w:pPr>
        <w:pStyle w:val="Normal.0"/>
        <w:ind w:left="108" w:hanging="108"/>
      </w:pPr>
      <w:r>
        <w:rPr>
          <w:rFonts w:ascii="Arial" w:hAnsi="Arial" w:eastAsia="Arial" w:cs="Arial"/>
          <w:sz w:val="22"/>
          <w:szCs w:val="22"/>
        </w:rPr>
      </w:r>
    </w:p>
    <w:sectPr>
      <w:headerReference w:type="default" r:id="rId4"/>
      <w:footerReference w:type="default" r:id="rId5"/>
      <w:pgSz w:w="11900" w:h="16840" w:orient="portrait"/>
      <w:pgMar w:top="1276" w:right="1134" w:bottom="1134" w:left="1134" w:header="454" w:footer="709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C36B14E" wp14:textId="77777777">
    <w:pPr>
      <w:pStyle w:val="footer"/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CB648E9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cf20728"/>
    <w:multiLevelType w:val="hybridMultilevel"/>
    <w:lvl w:ilvl="0">
      <w:start w:val="1"/>
      <w:numFmt w:val="bullet"/>
      <w:suff w:val="tab"/>
      <w:lvlText w:val="-"/>
      <w:lvlJc w:val="left"/>
      <w:pPr>
        <w:ind w:left="1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0B784281"/>
    <w:rsid w:val="0103BAD9"/>
    <w:rsid w:val="0B784281"/>
    <w:rsid w:val="15DC700B"/>
    <w:rsid w:val="1D05CCF8"/>
    <w:rsid w:val="2056FB82"/>
    <w:rsid w:val="229084EA"/>
    <w:rsid w:val="250DD746"/>
    <w:rsid w:val="3C3779BE"/>
    <w:rsid w:val="4C787A33"/>
    <w:rsid w:val="5B3E9A59"/>
    <w:rsid w:val="5F4890F9"/>
    <w:rsid w:val="62BAB74E"/>
    <w:rsid w:val="6D21DB81"/>
    <w:rsid w:val="6EF57E5D"/>
    <w:rsid w:val="74A2E925"/>
    <w:rsid w:val="753F5B5A"/>
    <w:rsid w:val="77CA1274"/>
    <w:rsid w:val="784E2558"/>
    <w:rsid w:val="7978D1E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D0D20D7"/>
  <w15:docId w15:val="{988617D3-2FC6-40AC-BC23-24DA5967C84E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0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.0">
    <w:name w:val="Normal0"/>
    <w:next w:val="Normal.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CA079D21-409D-4853-AFC5-1BB1666B3B75}"/>
</file>

<file path=customXml/itemProps2.xml><?xml version="1.0" encoding="utf-8"?>
<ds:datastoreItem xmlns:ds="http://schemas.openxmlformats.org/officeDocument/2006/customXml" ds:itemID="{7F1DC0F4-126D-4775-9839-CDC44E9FB456}"/>
</file>

<file path=customXml/itemProps3.xml><?xml version="1.0" encoding="utf-8"?>
<ds:datastoreItem xmlns:ds="http://schemas.openxmlformats.org/officeDocument/2006/customXml" ds:itemID="{28059520-3A7F-4928-B4C3-145557CDD6B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2025-11-05T12:44:58.2755438Z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